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E2D" w:rsidRDefault="00575E2D" w:rsidP="001F7A77">
      <w:pPr>
        <w:rPr>
          <w:ins w:id="0" w:author="Author"/>
          <w:rFonts w:ascii="Times New Roman" w:hAnsi="Times New Roman" w:cs="Times New Roman"/>
          <w:b/>
          <w:sz w:val="20"/>
          <w:szCs w:val="20"/>
        </w:rPr>
      </w:pPr>
      <w:ins w:id="1" w:author="Author">
        <w:r>
          <w:rPr>
            <w:rFonts w:ascii="Times New Roman" w:hAnsi="Times New Roman" w:cs="Times New Roman"/>
            <w:b/>
            <w:sz w:val="20"/>
            <w:szCs w:val="20"/>
          </w:rPr>
          <w:t>Annex III</w:t>
        </w:r>
      </w:ins>
      <w:del w:id="2" w:author="Author">
        <w:r w:rsidR="00B65B5D" w:rsidRPr="00F16956" w:rsidDel="00575E2D">
          <w:rPr>
            <w:rFonts w:ascii="Times New Roman" w:hAnsi="Times New Roman" w:cs="Times New Roman"/>
            <w:b/>
            <w:sz w:val="20"/>
            <w:szCs w:val="20"/>
          </w:rPr>
          <w:delText xml:space="preserve"> </w:delText>
        </w:r>
      </w:del>
    </w:p>
    <w:p w:rsidR="001F7A77" w:rsidRPr="00C20AED" w:rsidRDefault="00BC42AC" w:rsidP="001F7A77">
      <w:pPr>
        <w:rPr>
          <w:rFonts w:ascii="Times New Roman" w:hAnsi="Times New Roman" w:cs="Times New Roman"/>
          <w:b/>
          <w:sz w:val="20"/>
          <w:szCs w:val="20"/>
        </w:rPr>
      </w:pPr>
      <w:r w:rsidRPr="009F38F4">
        <w:rPr>
          <w:rFonts w:ascii="Times New Roman" w:hAnsi="Times New Roman" w:cs="Times New Roman"/>
          <w:b/>
          <w:sz w:val="20"/>
          <w:szCs w:val="20"/>
        </w:rPr>
        <w:t>S.31.02</w:t>
      </w:r>
      <w:r w:rsidR="00BB14A8" w:rsidRPr="009F38F4">
        <w:rPr>
          <w:rFonts w:ascii="Times New Roman" w:hAnsi="Times New Roman" w:cs="Times New Roman"/>
          <w:b/>
          <w:sz w:val="20"/>
          <w:szCs w:val="20"/>
        </w:rPr>
        <w:t xml:space="preserve"> – Special Purpose </w:t>
      </w:r>
      <w:r w:rsidR="001F7A77" w:rsidRPr="00C20AED">
        <w:rPr>
          <w:rFonts w:ascii="Times New Roman" w:hAnsi="Times New Roman" w:cs="Times New Roman"/>
          <w:b/>
          <w:sz w:val="20"/>
          <w:szCs w:val="20"/>
        </w:rPr>
        <w:t>Vehicles</w:t>
      </w:r>
    </w:p>
    <w:p w:rsidR="00BB14A8" w:rsidRPr="009F38F4" w:rsidDel="00575E2D" w:rsidRDefault="00BB14A8">
      <w:pPr>
        <w:rPr>
          <w:del w:id="3" w:author="Author"/>
          <w:rFonts w:ascii="Times New Roman" w:hAnsi="Times New Roman" w:cs="Times New Roman"/>
          <w:b/>
          <w:sz w:val="20"/>
          <w:szCs w:val="20"/>
        </w:rPr>
      </w:pPr>
    </w:p>
    <w:p w:rsidR="00D13A61" w:rsidRPr="009F38F4" w:rsidRDefault="00D13A61" w:rsidP="00D13A61">
      <w:pPr>
        <w:jc w:val="both"/>
        <w:rPr>
          <w:rFonts w:ascii="Times New Roman" w:hAnsi="Times New Roman" w:cs="Times New Roman"/>
          <w:b/>
          <w:sz w:val="20"/>
          <w:szCs w:val="20"/>
        </w:rPr>
      </w:pPr>
      <w:r w:rsidRPr="009F38F4">
        <w:rPr>
          <w:rFonts w:ascii="Times New Roman" w:hAnsi="Times New Roman" w:cs="Times New Roman"/>
          <w:b/>
          <w:sz w:val="20"/>
          <w:szCs w:val="20"/>
        </w:rPr>
        <w:t>General comments:</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 xml:space="preserve">This annex relates to annual submission of information for </w:t>
      </w:r>
      <w:r w:rsidR="0090331A" w:rsidRPr="009F38F4">
        <w:rPr>
          <w:rFonts w:ascii="Times New Roman" w:hAnsi="Times New Roman" w:cs="Times New Roman"/>
          <w:sz w:val="20"/>
          <w:szCs w:val="20"/>
        </w:rPr>
        <w:t>groups</w:t>
      </w:r>
      <w:r w:rsidRPr="009F38F4">
        <w:rPr>
          <w:rFonts w:ascii="Times New Roman" w:hAnsi="Times New Roman" w:cs="Times New Roman"/>
          <w:sz w:val="20"/>
          <w:szCs w:val="20"/>
        </w:rPr>
        <w:t xml:space="preserve">. </w:t>
      </w:r>
    </w:p>
    <w:p w:rsidR="00D13A61" w:rsidRPr="009F38F4" w:rsidRDefault="00D13A61" w:rsidP="00F16956">
      <w:pPr>
        <w:spacing w:after="0" w:line="240" w:lineRule="auto"/>
        <w:jc w:val="both"/>
        <w:rPr>
          <w:rFonts w:ascii="Times New Roman" w:hAnsi="Times New Roman" w:cs="Times New Roman"/>
          <w:sz w:val="20"/>
          <w:szCs w:val="20"/>
        </w:rPr>
      </w:pPr>
      <w:r w:rsidRPr="009F38F4">
        <w:rPr>
          <w:rFonts w:ascii="Times New Roman" w:eastAsia="Times New Roman" w:hAnsi="Times New Roman" w:cs="Times New Roman"/>
          <w:sz w:val="20"/>
          <w:szCs w:val="20"/>
        </w:rPr>
        <w:t xml:space="preserve">This </w:t>
      </w:r>
      <w:r w:rsidRPr="009F38F4">
        <w:rPr>
          <w:rFonts w:ascii="Times New Roman" w:hAnsi="Times New Roman" w:cs="Times New Roman"/>
          <w:sz w:val="20"/>
          <w:szCs w:val="20"/>
        </w:rPr>
        <w:t>t</w:t>
      </w:r>
      <w:r w:rsidR="00BC42AC" w:rsidRPr="009F38F4">
        <w:rPr>
          <w:rFonts w:ascii="Times New Roman" w:hAnsi="Times New Roman" w:cs="Times New Roman"/>
          <w:sz w:val="20"/>
          <w:szCs w:val="20"/>
        </w:rPr>
        <w:t xml:space="preserve">emplate is applicable for </w:t>
      </w:r>
      <w:del w:id="4" w:author="Author">
        <w:r w:rsidR="00BC42AC" w:rsidRPr="009F38F4" w:rsidDel="00575E2D">
          <w:rPr>
            <w:rFonts w:ascii="Times New Roman" w:hAnsi="Times New Roman" w:cs="Times New Roman"/>
            <w:sz w:val="20"/>
            <w:szCs w:val="20"/>
          </w:rPr>
          <w:delText xml:space="preserve">every </w:delText>
        </w:r>
      </w:del>
      <w:ins w:id="5" w:author="Author">
        <w:r w:rsidR="00575E2D">
          <w:rPr>
            <w:rFonts w:ascii="Times New Roman" w:hAnsi="Times New Roman" w:cs="Times New Roman"/>
            <w:sz w:val="20"/>
            <w:szCs w:val="20"/>
          </w:rPr>
          <w:t>each</w:t>
        </w:r>
        <w:r w:rsidR="00575E2D" w:rsidRPr="009F38F4">
          <w:rPr>
            <w:rFonts w:ascii="Times New Roman" w:hAnsi="Times New Roman" w:cs="Times New Roman"/>
            <w:sz w:val="20"/>
            <w:szCs w:val="20"/>
          </w:rPr>
          <w:t xml:space="preserve"> </w:t>
        </w:r>
      </w:ins>
      <w:r w:rsidR="0090331A" w:rsidRPr="009F38F4">
        <w:rPr>
          <w:rFonts w:ascii="Times New Roman" w:hAnsi="Times New Roman" w:cs="Times New Roman"/>
          <w:sz w:val="20"/>
          <w:szCs w:val="20"/>
        </w:rPr>
        <w:t>group</w:t>
      </w:r>
      <w:r w:rsidR="00BC42AC" w:rsidRPr="009F38F4">
        <w:rPr>
          <w:rFonts w:ascii="Times New Roman" w:hAnsi="Times New Roman" w:cs="Times New Roman"/>
          <w:sz w:val="20"/>
          <w:szCs w:val="20"/>
        </w:rPr>
        <w:t xml:space="preserve"> transferring risk(s) to a Special Purpose Vehicle (SPV), to ensure sufficient disclosure has been made where SPVs are used as alternative risk transfer methods to traditional reinsurance treaties. </w:t>
      </w:r>
    </w:p>
    <w:p w:rsidR="00BC42AC" w:rsidRPr="009F38F4" w:rsidRDefault="00BC42AC" w:rsidP="00F16956">
      <w:pPr>
        <w:spacing w:after="0" w:line="240" w:lineRule="auto"/>
        <w:jc w:val="both"/>
        <w:rPr>
          <w:rFonts w:ascii="Times New Roman" w:hAnsi="Times New Roman" w:cs="Times New Roman"/>
          <w:sz w:val="20"/>
          <w:szCs w:val="20"/>
        </w:rPr>
      </w:pPr>
    </w:p>
    <w:p w:rsidR="00090FA8" w:rsidRPr="009F38F4" w:rsidRDefault="00BC42AC" w:rsidP="00F16956">
      <w:pPr>
        <w:spacing w:after="0" w:line="240" w:lineRule="auto"/>
        <w:jc w:val="both"/>
        <w:rPr>
          <w:rFonts w:ascii="Times New Roman" w:hAnsi="Times New Roman" w:cs="Times New Roman"/>
          <w:sz w:val="20"/>
          <w:szCs w:val="20"/>
        </w:rPr>
      </w:pPr>
      <w:r w:rsidRPr="009F38F4">
        <w:rPr>
          <w:rFonts w:ascii="Times New Roman" w:hAnsi="Times New Roman" w:cs="Times New Roman"/>
          <w:sz w:val="20"/>
          <w:szCs w:val="20"/>
        </w:rPr>
        <w:t>The template applies to the use of</w:t>
      </w:r>
      <w:r w:rsidR="00CB0CCC" w:rsidRPr="009F38F4">
        <w:rPr>
          <w:rFonts w:ascii="Times New Roman" w:hAnsi="Times New Roman" w:cs="Times New Roman"/>
          <w:sz w:val="20"/>
          <w:szCs w:val="20"/>
        </w:rPr>
        <w:t>:</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defined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13</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(26) and authorised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(1)</w:t>
      </w:r>
      <w:ins w:id="6" w:author="Autho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ins>
      <w:r w:rsidRPr="009F38F4">
        <w:rPr>
          <w:rFonts w:ascii="Times New Roman" w:hAnsi="Times New Roman" w:cs="Times New Roman"/>
          <w:sz w:val="20"/>
          <w:szCs w:val="20"/>
        </w:rPr>
        <w:t xml:space="preserve">; </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meeting conditions of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(3)</w:t>
      </w:r>
      <w:ins w:id="7" w:author="Autho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ins>
      <w:r w:rsidRPr="009F38F4">
        <w:rPr>
          <w:rFonts w:ascii="Times New Roman" w:hAnsi="Times New Roman" w:cs="Times New Roman"/>
          <w:sz w:val="20"/>
          <w:szCs w:val="20"/>
        </w:rPr>
        <w:t>;</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regulated by third country supervisors where these meet equivalent measures to the conditions set out in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(2)</w:t>
      </w:r>
      <w:ins w:id="8" w:author="Autho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ins>
      <w:r w:rsidRPr="009F38F4">
        <w:rPr>
          <w:rFonts w:ascii="Times New Roman" w:hAnsi="Times New Roman" w:cs="Times New Roman"/>
          <w:sz w:val="20"/>
          <w:szCs w:val="20"/>
        </w:rPr>
        <w:t>;</w:t>
      </w:r>
    </w:p>
    <w:p w:rsidR="00BC42AC" w:rsidRPr="009F38F4" w:rsidRDefault="00BC42AC" w:rsidP="00F16956">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9F38F4">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9F38F4" w:rsidRDefault="00D13A61" w:rsidP="00F16956">
      <w:pPr>
        <w:spacing w:after="0" w:line="240" w:lineRule="auto"/>
        <w:jc w:val="both"/>
        <w:rPr>
          <w:rFonts w:ascii="Times New Roman" w:eastAsia="Times New Roman" w:hAnsi="Times New Roman" w:cs="Times New Roman"/>
          <w:sz w:val="20"/>
          <w:szCs w:val="20"/>
        </w:rPr>
      </w:pPr>
    </w:p>
    <w:p w:rsidR="00575E2D" w:rsidRDefault="00BC42AC" w:rsidP="00F16956">
      <w:pPr>
        <w:spacing w:after="0" w:line="240" w:lineRule="auto"/>
        <w:jc w:val="both"/>
        <w:rPr>
          <w:ins w:id="9" w:author="Author"/>
          <w:rFonts w:ascii="Times New Roman" w:hAnsi="Times New Roman" w:cs="Times New Roman"/>
          <w:sz w:val="20"/>
          <w:szCs w:val="20"/>
        </w:rPr>
      </w:pPr>
      <w:r w:rsidRPr="009F38F4">
        <w:rPr>
          <w:rFonts w:ascii="Times New Roman" w:hAnsi="Times New Roman" w:cs="Times New Roman"/>
          <w:sz w:val="20"/>
          <w:szCs w:val="20"/>
        </w:rPr>
        <w:t>T</w:t>
      </w:r>
      <w:r w:rsidR="00B05CC5" w:rsidRPr="009F38F4">
        <w:rPr>
          <w:rFonts w:ascii="Times New Roman" w:hAnsi="Times New Roman" w:cs="Times New Roman"/>
          <w:sz w:val="20"/>
          <w:szCs w:val="20"/>
        </w:rPr>
        <w:t xml:space="preserve">he template covers  </w:t>
      </w:r>
      <w:r w:rsidRPr="009F38F4">
        <w:rPr>
          <w:rFonts w:ascii="Times New Roman" w:hAnsi="Times New Roman" w:cs="Times New Roman"/>
          <w:sz w:val="20"/>
          <w:szCs w:val="20"/>
        </w:rPr>
        <w:t xml:space="preserve">risk mitigation techniques </w:t>
      </w:r>
      <w:r w:rsidR="004056B0" w:rsidRPr="009F38F4">
        <w:rPr>
          <w:rFonts w:ascii="Times New Roman" w:hAnsi="Times New Roman" w:cs="Times New Roman"/>
          <w:sz w:val="20"/>
          <w:szCs w:val="20"/>
        </w:rPr>
        <w:t xml:space="preserve">(recognised or not) </w:t>
      </w:r>
      <w:r w:rsidR="00B05CC5" w:rsidRPr="009F38F4">
        <w:rPr>
          <w:rFonts w:ascii="Times New Roman" w:hAnsi="Times New Roman" w:cs="Times New Roman"/>
          <w:sz w:val="20"/>
          <w:szCs w:val="20"/>
        </w:rPr>
        <w:t xml:space="preserve">carried out by the (re)insurance 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whereby a SPV assumes risk</w:t>
      </w:r>
      <w:r w:rsidR="00090FA8" w:rsidRPr="009F38F4">
        <w:rPr>
          <w:rFonts w:ascii="Times New Roman" w:hAnsi="Times New Roman" w:cs="Times New Roman"/>
          <w:sz w:val="20"/>
          <w:szCs w:val="20"/>
        </w:rPr>
        <w:t>s</w:t>
      </w:r>
      <w:r w:rsidR="00B05CC5" w:rsidRPr="009F38F4">
        <w:rPr>
          <w:rFonts w:ascii="Times New Roman" w:hAnsi="Times New Roman" w:cs="Times New Roman"/>
          <w:sz w:val="20"/>
          <w:szCs w:val="20"/>
        </w:rPr>
        <w:t xml:space="preserve">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through a reinsurance contract; or assume insurance risks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transferred through </w:t>
      </w:r>
      <w:r w:rsidR="00904F8C" w:rsidRPr="009F38F4">
        <w:rPr>
          <w:rFonts w:ascii="Times New Roman" w:hAnsi="Times New Roman" w:cs="Times New Roman"/>
          <w:sz w:val="20"/>
          <w:szCs w:val="20"/>
        </w:rPr>
        <w:t>a similar arrangement that</w:t>
      </w:r>
      <w:r w:rsidR="00B05CC5" w:rsidRPr="009F38F4">
        <w:rPr>
          <w:rFonts w:ascii="Times New Roman" w:hAnsi="Times New Roman" w:cs="Times New Roman"/>
          <w:sz w:val="20"/>
          <w:szCs w:val="20"/>
        </w:rPr>
        <w:t xml:space="preserve"> is ‘reinsurance like’</w:t>
      </w:r>
      <w:r w:rsidRPr="009F38F4">
        <w:rPr>
          <w:rFonts w:ascii="Times New Roman" w:hAnsi="Times New Roman" w:cs="Times New Roman"/>
          <w:sz w:val="20"/>
          <w:szCs w:val="20"/>
        </w:rPr>
        <w:t xml:space="preserve">. </w:t>
      </w:r>
    </w:p>
    <w:p w:rsidR="00197A23" w:rsidRDefault="00197A23" w:rsidP="00F16956">
      <w:pPr>
        <w:spacing w:after="0" w:line="240" w:lineRule="auto"/>
        <w:jc w:val="both"/>
        <w:rPr>
          <w:ins w:id="10" w:author="Author"/>
          <w:sz w:val="19"/>
          <w:szCs w:val="19"/>
        </w:rPr>
      </w:pPr>
    </w:p>
    <w:p w:rsidR="00197A23" w:rsidRDefault="00197A23" w:rsidP="00F16956">
      <w:pPr>
        <w:spacing w:after="0" w:line="240" w:lineRule="auto"/>
        <w:jc w:val="both"/>
        <w:rPr>
          <w:ins w:id="11" w:author="Author"/>
          <w:rFonts w:ascii="Times New Roman" w:hAnsi="Times New Roman" w:cs="Times New Roman"/>
          <w:sz w:val="20"/>
          <w:szCs w:val="20"/>
        </w:rPr>
      </w:pPr>
      <w:proofErr w:type="gramStart"/>
      <w:ins w:id="12" w:author="Author">
        <w:r w:rsidRPr="00C02E7F">
          <w:rPr>
            <w:rFonts w:ascii="Times New Roman" w:hAnsi="Times New Roman" w:cs="Times New Roman"/>
            <w:sz w:val="20"/>
            <w:szCs w:val="20"/>
            <w:rPrChange w:id="13" w:author="Author">
              <w:rPr>
                <w:sz w:val="19"/>
                <w:szCs w:val="19"/>
              </w:rPr>
            </w:rPrChange>
          </w:rPr>
          <w:t>This templates</w:t>
        </w:r>
        <w:proofErr w:type="gramEnd"/>
        <w:r w:rsidRPr="00C02E7F">
          <w:rPr>
            <w:rFonts w:ascii="Times New Roman" w:hAnsi="Times New Roman" w:cs="Times New Roman"/>
            <w:sz w:val="20"/>
            <w:szCs w:val="20"/>
            <w:rPrChange w:id="14" w:author="Author">
              <w:rPr>
                <w:sz w:val="19"/>
                <w:szCs w:val="19"/>
              </w:rPr>
            </w:rPrChange>
          </w:rPr>
          <w:t xml:space="preserve"> shall include data of special purpose vehicles to which the participating </w:t>
        </w:r>
        <w:r w:rsidR="00781487" w:rsidRPr="00557DA3">
          <w:rPr>
            <w:rFonts w:ascii="Times New Roman" w:hAnsi="Times New Roman" w:cs="Times New Roman"/>
            <w:sz w:val="20"/>
            <w:szCs w:val="20"/>
          </w:rPr>
          <w:t xml:space="preserve">insurance or reinsurance </w:t>
        </w:r>
        <w:r w:rsidRPr="00C02E7F">
          <w:rPr>
            <w:rFonts w:ascii="Times New Roman" w:hAnsi="Times New Roman" w:cs="Times New Roman"/>
            <w:sz w:val="20"/>
            <w:szCs w:val="20"/>
            <w:rPrChange w:id="15" w:author="Author">
              <w:rPr>
                <w:sz w:val="19"/>
                <w:szCs w:val="19"/>
              </w:rPr>
            </w:rPrChange>
          </w:rPr>
          <w:t xml:space="preserve">undertaking or one of its </w:t>
        </w:r>
        <w:r w:rsidR="00781487" w:rsidRPr="00557DA3">
          <w:rPr>
            <w:rFonts w:ascii="Times New Roman" w:hAnsi="Times New Roman" w:cs="Times New Roman"/>
            <w:sz w:val="20"/>
            <w:szCs w:val="20"/>
          </w:rPr>
          <w:t xml:space="preserve">insurance or reinsurance </w:t>
        </w:r>
        <w:r w:rsidRPr="00C02E7F">
          <w:rPr>
            <w:rFonts w:ascii="Times New Roman" w:hAnsi="Times New Roman" w:cs="Times New Roman"/>
            <w:sz w:val="20"/>
            <w:szCs w:val="20"/>
            <w:rPrChange w:id="16" w:author="Author">
              <w:rPr>
                <w:sz w:val="19"/>
                <w:szCs w:val="19"/>
              </w:rPr>
            </w:rPrChange>
          </w:rPr>
          <w:t>subsidiaries has transferred risk.</w:t>
        </w:r>
      </w:ins>
    </w:p>
    <w:p w:rsidR="00197A23" w:rsidRPr="00197A23" w:rsidDel="00197A23" w:rsidRDefault="00197A23" w:rsidP="00F16956">
      <w:pPr>
        <w:spacing w:after="0" w:line="240" w:lineRule="auto"/>
        <w:jc w:val="both"/>
        <w:rPr>
          <w:del w:id="17" w:author="Author"/>
          <w:rFonts w:ascii="Times New Roman" w:hAnsi="Times New Roman" w:cs="Times New Roman"/>
          <w:sz w:val="20"/>
          <w:szCs w:val="20"/>
        </w:rPr>
      </w:pPr>
    </w:p>
    <w:p w:rsidR="006F6CC2" w:rsidRPr="009F38F4" w:rsidRDefault="006F6CC2" w:rsidP="00F16956">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Change w:id="18">
          <w:tblGrid>
            <w:gridCol w:w="1387"/>
            <w:gridCol w:w="96"/>
            <w:gridCol w:w="1933"/>
            <w:gridCol w:w="95"/>
            <w:gridCol w:w="5731"/>
          </w:tblGrid>
        </w:tblGridChange>
      </w:tblGrid>
      <w:tr w:rsidR="00F16956" w:rsidRPr="009F38F4" w:rsidTr="001B570A">
        <w:trPr>
          <w:trHeight w:val="315"/>
        </w:trPr>
        <w:tc>
          <w:tcPr>
            <w:tcW w:w="1387" w:type="dxa"/>
            <w:hideMark/>
          </w:tcPr>
          <w:p w:rsidR="00B058D9" w:rsidRPr="009F38F4" w:rsidRDefault="00B058D9" w:rsidP="00F16956">
            <w:pPr>
              <w:jc w:val="center"/>
              <w:rPr>
                <w:rFonts w:ascii="Times New Roman" w:hAnsi="Times New Roman" w:cs="Times New Roman"/>
                <w:b/>
                <w:bCs/>
                <w:sz w:val="20"/>
                <w:szCs w:val="20"/>
              </w:rPr>
            </w:pPr>
          </w:p>
        </w:tc>
        <w:tc>
          <w:tcPr>
            <w:tcW w:w="2124"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ITEM</w:t>
            </w:r>
          </w:p>
        </w:tc>
        <w:tc>
          <w:tcPr>
            <w:tcW w:w="5731"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INSTRUCTIONS</w:t>
            </w:r>
          </w:p>
        </w:tc>
      </w:tr>
      <w:tr w:rsidR="00F16956" w:rsidRPr="009F38F4" w:rsidDel="00575E2D" w:rsidTr="001B570A">
        <w:trPr>
          <w:trHeight w:val="630"/>
          <w:del w:id="19" w:author="Author"/>
        </w:trPr>
        <w:tc>
          <w:tcPr>
            <w:tcW w:w="1387" w:type="dxa"/>
            <w:hideMark/>
          </w:tcPr>
          <w:p w:rsidR="00B058D9" w:rsidRPr="009F38F4" w:rsidDel="00575E2D" w:rsidRDefault="00431092" w:rsidP="00431092">
            <w:pPr>
              <w:rPr>
                <w:del w:id="20" w:author="Author"/>
                <w:rFonts w:ascii="Times New Roman" w:hAnsi="Times New Roman" w:cs="Times New Roman"/>
                <w:sz w:val="20"/>
                <w:szCs w:val="20"/>
              </w:rPr>
            </w:pPr>
            <w:del w:id="21" w:author="Author">
              <w:r w:rsidRPr="009F38F4" w:rsidDel="00575E2D">
                <w:rPr>
                  <w:rFonts w:ascii="Times New Roman" w:hAnsi="Times New Roman" w:cs="Times New Roman"/>
                  <w:sz w:val="20"/>
                  <w:szCs w:val="20"/>
                </w:rPr>
                <w:delText>C0010</w:delText>
              </w:r>
            </w:del>
          </w:p>
          <w:p w:rsidR="00D13A61" w:rsidRPr="009F38F4" w:rsidDel="00575E2D" w:rsidRDefault="00D13A61" w:rsidP="00431092">
            <w:pPr>
              <w:rPr>
                <w:del w:id="22" w:author="Author"/>
                <w:rFonts w:ascii="Times New Roman" w:hAnsi="Times New Roman" w:cs="Times New Roman"/>
                <w:sz w:val="20"/>
                <w:szCs w:val="20"/>
              </w:rPr>
            </w:pPr>
            <w:del w:id="23" w:author="Author">
              <w:r w:rsidRPr="009F38F4" w:rsidDel="00575E2D">
                <w:rPr>
                  <w:rFonts w:ascii="Times New Roman" w:hAnsi="Times New Roman" w:cs="Times New Roman"/>
                  <w:sz w:val="20"/>
                  <w:szCs w:val="20"/>
                </w:rPr>
                <w:delText>(A0)</w:delText>
              </w:r>
            </w:del>
          </w:p>
        </w:tc>
        <w:tc>
          <w:tcPr>
            <w:tcW w:w="2124" w:type="dxa"/>
            <w:hideMark/>
          </w:tcPr>
          <w:p w:rsidR="00B058D9" w:rsidRPr="009F38F4" w:rsidDel="00575E2D" w:rsidRDefault="00B058D9">
            <w:pPr>
              <w:rPr>
                <w:del w:id="24" w:author="Author"/>
                <w:rFonts w:ascii="Times New Roman" w:hAnsi="Times New Roman" w:cs="Times New Roman"/>
                <w:sz w:val="20"/>
                <w:szCs w:val="20"/>
              </w:rPr>
            </w:pPr>
            <w:del w:id="25" w:author="Author">
              <w:r w:rsidRPr="009F38F4" w:rsidDel="00575E2D">
                <w:rPr>
                  <w:rFonts w:ascii="Times New Roman" w:hAnsi="Times New Roman" w:cs="Times New Roman"/>
                  <w:sz w:val="20"/>
                  <w:szCs w:val="20"/>
                </w:rPr>
                <w:delText>Internal code of SPV</w:delText>
              </w:r>
            </w:del>
          </w:p>
        </w:tc>
        <w:tc>
          <w:tcPr>
            <w:tcW w:w="5731" w:type="dxa"/>
            <w:hideMark/>
          </w:tcPr>
          <w:p w:rsidR="001F7A77" w:rsidDel="00575E2D" w:rsidRDefault="001F7A77" w:rsidP="001F7A77">
            <w:pPr>
              <w:rPr>
                <w:ins w:id="26" w:author="Author"/>
                <w:del w:id="27" w:author="Author"/>
                <w:rFonts w:ascii="Times New Roman" w:eastAsia="Times New Roman" w:hAnsi="Times New Roman" w:cs="Times New Roman"/>
                <w:sz w:val="20"/>
                <w:szCs w:val="20"/>
                <w:lang w:eastAsia="en-GB"/>
              </w:rPr>
            </w:pPr>
            <w:ins w:id="28" w:author="Author">
              <w:del w:id="29" w:author="Author">
                <w:r w:rsidRPr="00C20AED" w:rsidDel="00575E2D">
                  <w:rPr>
                    <w:rFonts w:ascii="Times New Roman" w:hAnsi="Times New Roman" w:cs="Times New Roman"/>
                    <w:sz w:val="20"/>
                    <w:szCs w:val="20"/>
                  </w:rPr>
                  <w:delText>Internal code attributed to the SPV by the undertaking</w:delText>
                </w:r>
                <w:r w:rsidDel="00575E2D">
                  <w:rPr>
                    <w:rFonts w:ascii="Times New Roman" w:hAnsi="Times New Roman" w:cs="Times New Roman"/>
                    <w:sz w:val="20"/>
                    <w:szCs w:val="20"/>
                  </w:rPr>
                  <w:delText xml:space="preserve"> </w:delText>
                </w:r>
                <w:r w:rsidRPr="00B46548" w:rsidDel="00575E2D">
                  <w:rPr>
                    <w:rFonts w:ascii="Times New Roman" w:hAnsi="Times New Roman" w:cs="Times New Roman"/>
                    <w:sz w:val="20"/>
                    <w:szCs w:val="20"/>
                  </w:rPr>
                  <w:delText>by this order of priority if existent</w:delText>
                </w:r>
                <w:r w:rsidRPr="00B46548" w:rsidDel="00575E2D">
                  <w:rPr>
                    <w:rFonts w:ascii="Times New Roman" w:eastAsia="Times New Roman" w:hAnsi="Times New Roman" w:cs="Times New Roman"/>
                    <w:sz w:val="20"/>
                    <w:szCs w:val="20"/>
                    <w:lang w:eastAsia="en-GB"/>
                  </w:rPr>
                  <w:delText xml:space="preserve">: </w:delText>
                </w:r>
                <w:r w:rsidRPr="00B46548" w:rsidDel="00575E2D">
                  <w:rPr>
                    <w:rFonts w:ascii="Times New Roman" w:eastAsia="Times New Roman" w:hAnsi="Times New Roman" w:cs="Times New Roman"/>
                    <w:sz w:val="20"/>
                    <w:szCs w:val="20"/>
                    <w:lang w:eastAsia="en-GB"/>
                  </w:rPr>
                  <w:br/>
                  <w:delText xml:space="preserve">- Legal Entity Identifier (LEI); </w:delText>
                </w:r>
                <w:r w:rsidRPr="00B46548" w:rsidDel="00575E2D">
                  <w:rPr>
                    <w:rFonts w:ascii="Times New Roman" w:eastAsia="Times New Roman" w:hAnsi="Times New Roman" w:cs="Times New Roman"/>
                    <w:sz w:val="20"/>
                    <w:szCs w:val="20"/>
                    <w:lang w:eastAsia="en-GB"/>
                  </w:rPr>
                  <w:br/>
                  <w:delText>- Specific code</w:delText>
                </w:r>
                <w:r w:rsidRPr="00B46548" w:rsidDel="00575E2D">
                  <w:rPr>
                    <w:rFonts w:ascii="Times New Roman" w:eastAsia="Times New Roman" w:hAnsi="Times New Roman" w:cs="Times New Roman"/>
                    <w:sz w:val="20"/>
                    <w:szCs w:val="20"/>
                    <w:lang w:eastAsia="en-GB"/>
                  </w:rPr>
                  <w:br/>
                </w:r>
                <w:r w:rsidRPr="00B46548" w:rsidDel="00575E2D">
                  <w:rPr>
                    <w:rFonts w:ascii="Times New Roman" w:eastAsia="Times New Roman" w:hAnsi="Times New Roman" w:cs="Times New Roman"/>
                    <w:sz w:val="20"/>
                    <w:szCs w:val="20"/>
                    <w:lang w:eastAsia="en-GB"/>
                  </w:rPr>
                  <w:br/>
                  <w:delText xml:space="preserve">Specific code: </w:delText>
                </w:r>
                <w:r w:rsidRPr="00B46548" w:rsidDel="00575E2D">
                  <w:rPr>
                    <w:rFonts w:ascii="Times New Roman" w:eastAsia="Times New Roman" w:hAnsi="Times New Roman" w:cs="Times New Roman"/>
                    <w:sz w:val="20"/>
                    <w:szCs w:val="20"/>
                    <w:lang w:eastAsia="en-GB"/>
                  </w:rPr>
                  <w:br/>
                  <w:delText>- For EEA insurance and reinsurance undertakings and other EEA regulated undertakings within the group: identification code used in the local market, attributed by the undertaking's competent supervisory authority</w:delText>
                </w:r>
                <w:r w:rsidDel="00575E2D">
                  <w:rPr>
                    <w:rFonts w:ascii="Times New Roman" w:eastAsia="Times New Roman" w:hAnsi="Times New Roman" w:cs="Times New Roman"/>
                    <w:sz w:val="20"/>
                    <w:szCs w:val="20"/>
                    <w:lang w:eastAsia="en-GB"/>
                  </w:rPr>
                  <w:delText>;</w:delText>
                </w:r>
              </w:del>
            </w:ins>
          </w:p>
          <w:p w:rsidR="001F7A77" w:rsidDel="00575E2D" w:rsidRDefault="001F7A77" w:rsidP="001F7A77">
            <w:pPr>
              <w:rPr>
                <w:ins w:id="30" w:author="Author"/>
                <w:del w:id="31" w:author="Author"/>
                <w:rFonts w:ascii="Times New Roman" w:hAnsi="Times New Roman" w:cs="Times New Roman"/>
                <w:sz w:val="20"/>
                <w:szCs w:val="20"/>
              </w:rPr>
            </w:pPr>
            <w:ins w:id="32" w:author="Author">
              <w:del w:id="33" w:author="Author">
                <w:r w:rsidRPr="00B46548" w:rsidDel="00575E2D">
                  <w:rPr>
                    <w:rFonts w:ascii="Times New Roman" w:eastAsia="Times New Roman" w:hAnsi="Times New Roman" w:cs="Times New Roman"/>
                    <w:sz w:val="20"/>
                    <w:szCs w:val="20"/>
                    <w:lang w:eastAsia="en-GB"/>
                  </w:rPr>
                  <w:delText xml:space="preserve">- For non-EEA undertakings and non-regulated undertakings within the group, identification code will be provided by the group. When allocating an identification code to each non-EEA or non-regulated undertaking, </w:delText>
                </w:r>
                <w:r w:rsidDel="00575E2D">
                  <w:rPr>
                    <w:rFonts w:ascii="Times New Roman" w:eastAsia="Times New Roman" w:hAnsi="Times New Roman" w:cs="Times New Roman"/>
                    <w:sz w:val="20"/>
                    <w:szCs w:val="20"/>
                    <w:lang w:eastAsia="en-GB"/>
                  </w:rPr>
                  <w:delText>the group</w:delText>
                </w:r>
                <w:r w:rsidRPr="00B46548" w:rsidDel="00575E2D">
                  <w:rPr>
                    <w:rFonts w:ascii="Times New Roman" w:eastAsia="Times New Roman" w:hAnsi="Times New Roman" w:cs="Times New Roman"/>
                    <w:sz w:val="20"/>
                    <w:szCs w:val="20"/>
                    <w:lang w:eastAsia="en-GB"/>
                  </w:rPr>
                  <w:delText xml:space="preserve"> </w:delText>
                </w:r>
                <w:r w:rsidDel="00575E2D">
                  <w:rPr>
                    <w:rFonts w:ascii="Times New Roman" w:eastAsia="Times New Roman" w:hAnsi="Times New Roman" w:cs="Times New Roman"/>
                    <w:sz w:val="20"/>
                    <w:szCs w:val="20"/>
                    <w:lang w:eastAsia="en-GB"/>
                  </w:rPr>
                  <w:delText xml:space="preserve">shall </w:delText>
                </w:r>
                <w:r w:rsidRPr="00B46548" w:rsidDel="00575E2D">
                  <w:rPr>
                    <w:rFonts w:ascii="Times New Roman" w:eastAsia="Times New Roman" w:hAnsi="Times New Roman" w:cs="Times New Roman"/>
                    <w:sz w:val="20"/>
                    <w:szCs w:val="20"/>
                    <w:lang w:eastAsia="en-GB"/>
                  </w:rPr>
                  <w:delText xml:space="preserve">comply with the following format in a consistent manner: </w:delText>
                </w:r>
                <w:r w:rsidRPr="00B46548" w:rsidDel="00575E2D">
                  <w:rPr>
                    <w:rFonts w:ascii="Times New Roman" w:eastAsia="Times New Roman" w:hAnsi="Times New Roman" w:cs="Times New Roman"/>
                    <w:sz w:val="20"/>
                    <w:szCs w:val="20"/>
                    <w:lang w:eastAsia="en-GB"/>
                  </w:rPr>
                  <w:br/>
                  <w:delText xml:space="preserve"> identification code of the parent undertaking + </w:delText>
                </w:r>
                <w:r w:rsidRPr="00B46548" w:rsidDel="00575E2D">
                  <w:rPr>
                    <w:rFonts w:ascii="Times New Roman" w:eastAsia="Times New Roman" w:hAnsi="Times New Roman" w:cs="Times New Roman"/>
                    <w:sz w:val="20"/>
                    <w:szCs w:val="20"/>
                    <w:lang w:eastAsia="en-GB"/>
                  </w:rPr>
                  <w:br/>
                  <w:delText xml:space="preserve"> ISO 3166-1 alpha-2 code of the country of the undertaking + </w:delText>
                </w:r>
                <w:r w:rsidRPr="00B46548" w:rsidDel="00575E2D">
                  <w:rPr>
                    <w:rFonts w:ascii="Times New Roman" w:eastAsia="Times New Roman" w:hAnsi="Times New Roman" w:cs="Times New Roman"/>
                    <w:sz w:val="20"/>
                    <w:szCs w:val="20"/>
                    <w:lang w:eastAsia="en-GB"/>
                  </w:rPr>
                  <w:br/>
                  <w:delText xml:space="preserve"> 5 digits</w:delText>
                </w:r>
                <w:r w:rsidDel="00575E2D">
                  <w:rPr>
                    <w:rFonts w:ascii="Times New Roman" w:eastAsia="Times New Roman" w:hAnsi="Times New Roman" w:cs="Times New Roman"/>
                    <w:sz w:val="20"/>
                    <w:szCs w:val="20"/>
                    <w:lang w:eastAsia="en-GB"/>
                  </w:rPr>
                  <w:delText>.</w:delText>
                </w:r>
              </w:del>
            </w:ins>
          </w:p>
          <w:p w:rsidR="001F7A77" w:rsidDel="00575E2D" w:rsidRDefault="001F7A77">
            <w:pPr>
              <w:rPr>
                <w:ins w:id="34" w:author="Author"/>
                <w:del w:id="35" w:author="Author"/>
                <w:rFonts w:ascii="Times New Roman" w:hAnsi="Times New Roman" w:cs="Times New Roman"/>
                <w:sz w:val="20"/>
                <w:szCs w:val="20"/>
              </w:rPr>
            </w:pPr>
          </w:p>
          <w:p w:rsidR="00B058D9" w:rsidRPr="009F38F4" w:rsidDel="00575E2D" w:rsidRDefault="00B058D9">
            <w:pPr>
              <w:rPr>
                <w:del w:id="36" w:author="Author"/>
                <w:rFonts w:ascii="Times New Roman" w:hAnsi="Times New Roman" w:cs="Times New Roman"/>
                <w:sz w:val="20"/>
                <w:szCs w:val="20"/>
              </w:rPr>
            </w:pPr>
            <w:del w:id="37" w:author="Author">
              <w:r w:rsidRPr="009F38F4" w:rsidDel="00575E2D">
                <w:rPr>
                  <w:rFonts w:ascii="Times New Roman" w:hAnsi="Times New Roman" w:cs="Times New Roman"/>
                  <w:sz w:val="20"/>
                  <w:szCs w:val="20"/>
                </w:rPr>
                <w:delText>Internal code attributed to the SPV by the undertaking</w:delText>
              </w:r>
              <w:r w:rsidR="00CE74A3" w:rsidRPr="009F38F4" w:rsidDel="00575E2D">
                <w:rPr>
                  <w:rFonts w:ascii="Times New Roman" w:hAnsi="Times New Roman" w:cs="Times New Roman"/>
                  <w:sz w:val="20"/>
                  <w:szCs w:val="20"/>
                </w:rPr>
                <w:delText xml:space="preserve"> within the group</w:delText>
              </w:r>
              <w:r w:rsidRPr="009F38F4" w:rsidDel="00575E2D">
                <w:rPr>
                  <w:rFonts w:ascii="Times New Roman" w:hAnsi="Times New Roman" w:cs="Times New Roman"/>
                  <w:sz w:val="20"/>
                  <w:szCs w:val="20"/>
                </w:rPr>
                <w:delText>. This code shall be unique to each SPV and remain constant over subsequent reports.</w:delText>
              </w:r>
            </w:del>
          </w:p>
        </w:tc>
      </w:tr>
      <w:tr w:rsidR="00F16956" w:rsidRPr="009F38F4" w:rsidTr="001B570A">
        <w:trPr>
          <w:trHeight w:val="675"/>
        </w:trPr>
        <w:tc>
          <w:tcPr>
            <w:tcW w:w="1387" w:type="dxa"/>
            <w:hideMark/>
          </w:tcPr>
          <w:p w:rsidR="00D13A61" w:rsidRPr="009F38F4" w:rsidRDefault="00431092" w:rsidP="00431092">
            <w:pPr>
              <w:rPr>
                <w:rFonts w:ascii="Times New Roman" w:hAnsi="Times New Roman" w:cs="Times New Roman"/>
                <w:sz w:val="20"/>
                <w:szCs w:val="20"/>
              </w:rPr>
            </w:pPr>
            <w:del w:id="38" w:author="Author">
              <w:r w:rsidRPr="009F38F4" w:rsidDel="00575E2D">
                <w:rPr>
                  <w:rFonts w:ascii="Times New Roman" w:hAnsi="Times New Roman" w:cs="Times New Roman"/>
                  <w:sz w:val="20"/>
                  <w:szCs w:val="20"/>
                </w:rPr>
                <w:delText>C0020</w:delText>
              </w:r>
            </w:del>
            <w:ins w:id="39" w:author="Author">
              <w:r w:rsidR="00575E2D" w:rsidRPr="009F38F4">
                <w:rPr>
                  <w:rFonts w:ascii="Times New Roman" w:hAnsi="Times New Roman" w:cs="Times New Roman"/>
                  <w:sz w:val="20"/>
                  <w:szCs w:val="20"/>
                </w:rPr>
                <w:t>C00</w:t>
              </w:r>
              <w:r w:rsidR="00575E2D">
                <w:rPr>
                  <w:rFonts w:ascii="Times New Roman" w:hAnsi="Times New Roman" w:cs="Times New Roman"/>
                  <w:sz w:val="20"/>
                  <w:szCs w:val="20"/>
                </w:rPr>
                <w:t>1</w:t>
              </w:r>
              <w:r w:rsidR="00575E2D" w:rsidRPr="009F38F4">
                <w:rPr>
                  <w:rFonts w:ascii="Times New Roman" w:hAnsi="Times New Roman" w:cs="Times New Roman"/>
                  <w:sz w:val="20"/>
                  <w:szCs w:val="20"/>
                </w:rPr>
                <w:t>0</w:t>
              </w:r>
            </w:ins>
          </w:p>
          <w:p w:rsidR="00B058D9" w:rsidRPr="009F38F4" w:rsidRDefault="00D13A61" w:rsidP="00431092">
            <w:pPr>
              <w:rPr>
                <w:rFonts w:ascii="Times New Roman" w:hAnsi="Times New Roman" w:cs="Times New Roman"/>
                <w:sz w:val="20"/>
                <w:szCs w:val="20"/>
              </w:rPr>
            </w:pPr>
            <w:del w:id="40" w:author="Author">
              <w:r w:rsidRPr="009F38F4" w:rsidDel="00F2737F">
                <w:rPr>
                  <w:rFonts w:ascii="Times New Roman" w:hAnsi="Times New Roman" w:cs="Times New Roman"/>
                  <w:sz w:val="20"/>
                  <w:szCs w:val="20"/>
                </w:rPr>
                <w:delText>(A1)</w:delText>
              </w:r>
            </w:del>
          </w:p>
        </w:tc>
        <w:tc>
          <w:tcPr>
            <w:tcW w:w="2124" w:type="dxa"/>
            <w:hideMark/>
          </w:tcPr>
          <w:p w:rsidR="00B058D9" w:rsidRPr="009F38F4" w:rsidRDefault="00B058D9" w:rsidP="00781487">
            <w:pPr>
              <w:rPr>
                <w:rFonts w:ascii="Times New Roman" w:hAnsi="Times New Roman" w:cs="Times New Roman"/>
                <w:sz w:val="20"/>
                <w:szCs w:val="20"/>
              </w:rPr>
            </w:pPr>
            <w:r w:rsidRPr="009F38F4">
              <w:rPr>
                <w:rFonts w:ascii="Times New Roman" w:hAnsi="Times New Roman" w:cs="Times New Roman"/>
                <w:sz w:val="20"/>
                <w:szCs w:val="20"/>
              </w:rPr>
              <w:t xml:space="preserve">Name of reinsured </w:t>
            </w:r>
            <w:del w:id="41" w:author="Author">
              <w:r w:rsidRPr="009F38F4" w:rsidDel="00781487">
                <w:rPr>
                  <w:rFonts w:ascii="Times New Roman" w:hAnsi="Times New Roman" w:cs="Times New Roman"/>
                  <w:sz w:val="20"/>
                  <w:szCs w:val="20"/>
                </w:rPr>
                <w:delText>entity</w:delText>
              </w:r>
            </w:del>
            <w:ins w:id="42" w:author="Author">
              <w:r w:rsidR="00781487">
                <w:rPr>
                  <w:rFonts w:ascii="Times New Roman" w:hAnsi="Times New Roman" w:cs="Times New Roman"/>
                  <w:sz w:val="20"/>
                  <w:szCs w:val="20"/>
                </w:rPr>
                <w:t>undertaking</w:t>
              </w:r>
            </w:ins>
            <w:del w:id="43" w:author="Author">
              <w:r w:rsidRPr="009F38F4" w:rsidDel="00575E2D">
                <w:rPr>
                  <w:rFonts w:ascii="Times New Roman" w:hAnsi="Times New Roman" w:cs="Times New Roman"/>
                  <w:sz w:val="20"/>
                  <w:szCs w:val="20"/>
                </w:rPr>
                <w:delText xml:space="preserve"> (only for groups)</w:delText>
              </w:r>
            </w:del>
          </w:p>
        </w:tc>
        <w:tc>
          <w:tcPr>
            <w:tcW w:w="5731" w:type="dxa"/>
            <w:hideMark/>
          </w:tcPr>
          <w:p w:rsidR="00B058D9" w:rsidRPr="009F38F4" w:rsidRDefault="00575E2D" w:rsidP="00781487">
            <w:pPr>
              <w:rPr>
                <w:rFonts w:ascii="Times New Roman" w:hAnsi="Times New Roman" w:cs="Times New Roman"/>
                <w:sz w:val="20"/>
                <w:szCs w:val="20"/>
              </w:rPr>
            </w:pPr>
            <w:ins w:id="44" w:author="Author">
              <w:r w:rsidRPr="00481B8F">
                <w:rPr>
                  <w:rFonts w:ascii="Times New Roman" w:hAnsi="Times New Roman" w:cs="Times New Roman"/>
                  <w:sz w:val="20"/>
                  <w:szCs w:val="20"/>
                </w:rPr>
                <w:t xml:space="preserve">Identify the legal name of the </w:t>
              </w:r>
            </w:ins>
            <w:del w:id="45" w:author="Author">
              <w:r w:rsidR="00B058D9" w:rsidRPr="009F38F4" w:rsidDel="00575E2D">
                <w:rPr>
                  <w:rFonts w:ascii="Times New Roman" w:hAnsi="Times New Roman" w:cs="Times New Roman"/>
                  <w:sz w:val="20"/>
                  <w:szCs w:val="20"/>
                </w:rPr>
                <w:delText xml:space="preserve">Name of </w:delText>
              </w:r>
            </w:del>
            <w:r w:rsidR="00B058D9" w:rsidRPr="009F38F4">
              <w:rPr>
                <w:rFonts w:ascii="Times New Roman" w:hAnsi="Times New Roman" w:cs="Times New Roman"/>
                <w:sz w:val="20"/>
                <w:szCs w:val="20"/>
              </w:rPr>
              <w:t xml:space="preserve">reinsured </w:t>
            </w:r>
            <w:del w:id="46" w:author="Author">
              <w:r w:rsidR="00B058D9" w:rsidRPr="009F38F4" w:rsidDel="00781487">
                <w:rPr>
                  <w:rFonts w:ascii="Times New Roman" w:hAnsi="Times New Roman" w:cs="Times New Roman"/>
                  <w:sz w:val="20"/>
                  <w:szCs w:val="20"/>
                </w:rPr>
                <w:delText>entity</w:delText>
              </w:r>
            </w:del>
            <w:ins w:id="47" w:author="Author">
              <w:r w:rsidR="00781487">
                <w:rPr>
                  <w:rFonts w:ascii="Times New Roman" w:hAnsi="Times New Roman" w:cs="Times New Roman"/>
                  <w:sz w:val="20"/>
                  <w:szCs w:val="20"/>
                </w:rPr>
                <w:t>undertaking</w:t>
              </w:r>
            </w:ins>
            <w:r w:rsidR="00B058D9" w:rsidRPr="009F38F4">
              <w:rPr>
                <w:rFonts w:ascii="Times New Roman" w:hAnsi="Times New Roman" w:cs="Times New Roman"/>
                <w:sz w:val="20"/>
                <w:szCs w:val="20"/>
              </w:rPr>
              <w:t xml:space="preserve">, identifying the </w:t>
            </w:r>
            <w:proofErr w:type="spellStart"/>
            <w:r w:rsidR="00B058D9" w:rsidRPr="009F38F4">
              <w:rPr>
                <w:rFonts w:ascii="Times New Roman" w:hAnsi="Times New Roman" w:cs="Times New Roman"/>
                <w:sz w:val="20"/>
                <w:szCs w:val="20"/>
              </w:rPr>
              <w:t>cedent</w:t>
            </w:r>
            <w:proofErr w:type="spellEnd"/>
            <w:r w:rsidR="00B058D9" w:rsidRPr="009F38F4">
              <w:rPr>
                <w:rFonts w:ascii="Times New Roman" w:hAnsi="Times New Roman" w:cs="Times New Roman"/>
                <w:sz w:val="20"/>
                <w:szCs w:val="20"/>
              </w:rPr>
              <w:t xml:space="preserve"> (re)insurance undertaking</w:t>
            </w:r>
            <w:r w:rsidR="00CE74A3" w:rsidRPr="009F38F4">
              <w:rPr>
                <w:rFonts w:ascii="Times New Roman" w:hAnsi="Times New Roman" w:cs="Times New Roman"/>
                <w:sz w:val="20"/>
                <w:szCs w:val="20"/>
              </w:rPr>
              <w:t xml:space="preserve"> within the group</w:t>
            </w:r>
            <w:r w:rsidR="00B058D9" w:rsidRPr="009F38F4">
              <w:rPr>
                <w:rFonts w:ascii="Times New Roman" w:hAnsi="Times New Roman" w:cs="Times New Roman"/>
                <w:sz w:val="20"/>
                <w:szCs w:val="20"/>
              </w:rPr>
              <w:t>.</w:t>
            </w:r>
            <w:del w:id="48" w:author="Author">
              <w:r w:rsidR="00B058D9" w:rsidRPr="009F38F4" w:rsidDel="00575E2D">
                <w:rPr>
                  <w:rFonts w:ascii="Times New Roman" w:hAnsi="Times New Roman" w:cs="Times New Roman"/>
                  <w:sz w:val="20"/>
                  <w:szCs w:val="20"/>
                </w:rPr>
                <w:delText xml:space="preserve"> This item is only applicable to groups.</w:delText>
              </w:r>
            </w:del>
          </w:p>
        </w:tc>
      </w:tr>
      <w:tr w:rsidR="00575E2D" w:rsidRPr="006C2F0D" w:rsidTr="00C02E7F">
        <w:tblPrEx>
          <w:tblW w:w="0" w:type="auto"/>
          <w:tblPrExChange w:id="49" w:author="Author">
            <w:tblPrEx>
              <w:tblW w:w="0" w:type="auto"/>
            </w:tblPrEx>
          </w:tblPrExChange>
        </w:tblPrEx>
        <w:trPr>
          <w:trHeight w:val="1519"/>
          <w:ins w:id="50" w:author="Author"/>
          <w:trPrChange w:id="51" w:author="Author">
            <w:trPr>
              <w:trHeight w:val="1519"/>
            </w:trPr>
          </w:trPrChange>
        </w:trPr>
        <w:tc>
          <w:tcPr>
            <w:tcW w:w="1387" w:type="dxa"/>
            <w:hideMark/>
            <w:tcPrChange w:id="52" w:author="Author">
              <w:tcPr>
                <w:tcW w:w="1483" w:type="dxa"/>
                <w:gridSpan w:val="2"/>
                <w:hideMark/>
              </w:tcPr>
            </w:tcPrChange>
          </w:tcPr>
          <w:p w:rsidR="00575E2D" w:rsidRPr="006C2F0D" w:rsidRDefault="00575E2D" w:rsidP="00BF0BFE">
            <w:pPr>
              <w:pStyle w:val="NoSpacing"/>
              <w:rPr>
                <w:ins w:id="53" w:author="Author"/>
              </w:rPr>
            </w:pPr>
            <w:ins w:id="54" w:author="Author">
              <w:r w:rsidRPr="00481B8F">
                <w:rPr>
                  <w:rFonts w:ascii="Times New Roman" w:hAnsi="Times New Roman" w:cs="Times New Roman"/>
                  <w:sz w:val="20"/>
                  <w:szCs w:val="20"/>
                </w:rPr>
                <w:t>C0020</w:t>
              </w:r>
            </w:ins>
          </w:p>
        </w:tc>
        <w:tc>
          <w:tcPr>
            <w:tcW w:w="2124" w:type="dxa"/>
            <w:hideMark/>
            <w:tcPrChange w:id="55" w:author="Author">
              <w:tcPr>
                <w:tcW w:w="1933" w:type="dxa"/>
                <w:hideMark/>
              </w:tcPr>
            </w:tcPrChange>
          </w:tcPr>
          <w:p w:rsidR="00575E2D" w:rsidRPr="0061769B" w:rsidRDefault="00575E2D" w:rsidP="00BF0BFE">
            <w:pPr>
              <w:spacing w:after="200" w:line="276" w:lineRule="auto"/>
              <w:rPr>
                <w:ins w:id="56" w:author="Author"/>
                <w:rFonts w:ascii="Times New Roman" w:hAnsi="Times New Roman" w:cs="Times New Roman"/>
                <w:sz w:val="20"/>
                <w:szCs w:val="20"/>
              </w:rPr>
            </w:pPr>
            <w:ins w:id="57" w:author="Author">
              <w:r w:rsidRPr="00481B8F">
                <w:rPr>
                  <w:rFonts w:ascii="Times New Roman" w:hAnsi="Times New Roman" w:cs="Times New Roman"/>
                  <w:sz w:val="20"/>
                  <w:szCs w:val="20"/>
                </w:rPr>
                <w:t>Identification code of the undertaking</w:t>
              </w:r>
            </w:ins>
          </w:p>
        </w:tc>
        <w:tc>
          <w:tcPr>
            <w:tcW w:w="5731" w:type="dxa"/>
            <w:tcPrChange w:id="58" w:author="Author">
              <w:tcPr>
                <w:tcW w:w="5826" w:type="dxa"/>
                <w:gridSpan w:val="2"/>
              </w:tcPr>
            </w:tcPrChange>
          </w:tcPr>
          <w:p w:rsidR="00575E2D" w:rsidRDefault="00575E2D" w:rsidP="00BF0BFE">
            <w:pPr>
              <w:rPr>
                <w:ins w:id="59" w:author="Author"/>
                <w:rFonts w:ascii="Times New Roman" w:eastAsia="Times New Roman" w:hAnsi="Times New Roman" w:cs="Times New Roman"/>
                <w:sz w:val="20"/>
                <w:szCs w:val="20"/>
                <w:lang w:eastAsia="en-GB"/>
              </w:rPr>
            </w:pPr>
            <w:ins w:id="60" w:author="Autho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w:t>
              </w:r>
              <w:del w:id="61" w:author="Author">
                <w:r w:rsidRPr="00033EF0" w:rsidDel="00F2737F">
                  <w:rPr>
                    <w:rFonts w:ascii="Times New Roman" w:hAnsi="Times New Roman" w:cs="Times New Roman"/>
                    <w:sz w:val="20"/>
                    <w:szCs w:val="20"/>
                  </w:rPr>
                  <w:delText xml:space="preserve"> if existent</w:delText>
                </w:r>
              </w:del>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ins>
          </w:p>
          <w:p w:rsidR="00575E2D" w:rsidRPr="0061769B" w:rsidRDefault="00575E2D" w:rsidP="00BF0BFE">
            <w:pPr>
              <w:spacing w:after="200" w:line="276" w:lineRule="auto"/>
              <w:rPr>
                <w:ins w:id="62" w:author="Author"/>
                <w:rFonts w:ascii="Times New Roman" w:hAnsi="Times New Roman" w:cs="Times New Roman"/>
                <w:sz w:val="20"/>
                <w:szCs w:val="20"/>
              </w:rPr>
            </w:pPr>
            <w:ins w:id="63" w:author="Autho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ins>
          </w:p>
        </w:tc>
      </w:tr>
      <w:tr w:rsidR="00575E2D" w:rsidRPr="009F38F4" w:rsidTr="00A300B0">
        <w:trPr>
          <w:trHeight w:val="630"/>
          <w:ins w:id="64" w:author="Author"/>
        </w:trPr>
        <w:tc>
          <w:tcPr>
            <w:tcW w:w="1387" w:type="dxa"/>
            <w:hideMark/>
          </w:tcPr>
          <w:p w:rsidR="00575E2D" w:rsidRPr="009F38F4" w:rsidRDefault="00575E2D" w:rsidP="00A300B0">
            <w:pPr>
              <w:rPr>
                <w:ins w:id="65" w:author="Author"/>
                <w:rFonts w:ascii="Times New Roman" w:hAnsi="Times New Roman" w:cs="Times New Roman"/>
                <w:sz w:val="20"/>
                <w:szCs w:val="20"/>
              </w:rPr>
            </w:pPr>
            <w:ins w:id="66" w:author="Author">
              <w:r w:rsidRPr="009F38F4">
                <w:rPr>
                  <w:rFonts w:ascii="Times New Roman" w:hAnsi="Times New Roman" w:cs="Times New Roman"/>
                  <w:sz w:val="20"/>
                  <w:szCs w:val="20"/>
                </w:rPr>
                <w:t>C00</w:t>
              </w:r>
              <w:r w:rsidR="00726BCC">
                <w:rPr>
                  <w:rFonts w:ascii="Times New Roman" w:hAnsi="Times New Roman" w:cs="Times New Roman"/>
                  <w:sz w:val="20"/>
                  <w:szCs w:val="20"/>
                </w:rPr>
                <w:t>3</w:t>
              </w:r>
              <w:r w:rsidRPr="009F38F4">
                <w:rPr>
                  <w:rFonts w:ascii="Times New Roman" w:hAnsi="Times New Roman" w:cs="Times New Roman"/>
                  <w:sz w:val="20"/>
                  <w:szCs w:val="20"/>
                </w:rPr>
                <w:t>0</w:t>
              </w:r>
            </w:ins>
          </w:p>
          <w:p w:rsidR="00575E2D" w:rsidRPr="009F38F4" w:rsidRDefault="00575E2D" w:rsidP="00A300B0">
            <w:pPr>
              <w:rPr>
                <w:ins w:id="67" w:author="Author"/>
                <w:rFonts w:ascii="Times New Roman" w:hAnsi="Times New Roman" w:cs="Times New Roman"/>
                <w:sz w:val="20"/>
                <w:szCs w:val="20"/>
              </w:rPr>
            </w:pPr>
            <w:ins w:id="68" w:author="Author">
              <w:del w:id="69" w:author="Author">
                <w:r w:rsidRPr="009F38F4" w:rsidDel="00F2737F">
                  <w:rPr>
                    <w:rFonts w:ascii="Times New Roman" w:hAnsi="Times New Roman" w:cs="Times New Roman"/>
                    <w:sz w:val="20"/>
                    <w:szCs w:val="20"/>
                  </w:rPr>
                  <w:delText>(A0)</w:delText>
                </w:r>
              </w:del>
            </w:ins>
          </w:p>
        </w:tc>
        <w:tc>
          <w:tcPr>
            <w:tcW w:w="2124" w:type="dxa"/>
            <w:hideMark/>
          </w:tcPr>
          <w:p w:rsidR="00575E2D" w:rsidRPr="009F38F4" w:rsidRDefault="00575E2D" w:rsidP="00A300B0">
            <w:pPr>
              <w:rPr>
                <w:ins w:id="70" w:author="Author"/>
                <w:rFonts w:ascii="Times New Roman" w:hAnsi="Times New Roman" w:cs="Times New Roman"/>
                <w:sz w:val="20"/>
                <w:szCs w:val="20"/>
              </w:rPr>
            </w:pPr>
            <w:ins w:id="71" w:author="Author">
              <w:r w:rsidRPr="009F38F4">
                <w:rPr>
                  <w:rFonts w:ascii="Times New Roman" w:hAnsi="Times New Roman" w:cs="Times New Roman"/>
                  <w:sz w:val="20"/>
                  <w:szCs w:val="20"/>
                </w:rPr>
                <w:t>Internal code of SPV</w:t>
              </w:r>
            </w:ins>
          </w:p>
        </w:tc>
        <w:tc>
          <w:tcPr>
            <w:tcW w:w="5731" w:type="dxa"/>
            <w:hideMark/>
          </w:tcPr>
          <w:p w:rsidR="00575E2D" w:rsidRDefault="00575E2D" w:rsidP="00A300B0">
            <w:pPr>
              <w:rPr>
                <w:ins w:id="72" w:author="Author"/>
                <w:rFonts w:ascii="Times New Roman" w:eastAsia="Times New Roman" w:hAnsi="Times New Roman" w:cs="Times New Roman"/>
                <w:sz w:val="20"/>
                <w:szCs w:val="20"/>
                <w:lang w:eastAsia="en-GB"/>
              </w:rPr>
            </w:pPr>
            <w:ins w:id="73" w:author="Author">
              <w:r w:rsidRPr="00C20AED">
                <w:rPr>
                  <w:rFonts w:ascii="Times New Roman" w:hAnsi="Times New Roman" w:cs="Times New Roman"/>
                  <w:sz w:val="20"/>
                  <w:szCs w:val="20"/>
                </w:rPr>
                <w:t>Internal code attributed to the SPV by the undertaking</w:t>
              </w:r>
              <w:r>
                <w:rPr>
                  <w:rFonts w:ascii="Times New Roman" w:hAnsi="Times New Roman" w:cs="Times New Roman"/>
                  <w:sz w:val="20"/>
                  <w:szCs w:val="20"/>
                </w:rPr>
                <w:t xml:space="preserve"> </w:t>
              </w:r>
              <w:r w:rsidRPr="00B46548">
                <w:rPr>
                  <w:rFonts w:ascii="Times New Roman" w:hAnsi="Times New Roman" w:cs="Times New Roman"/>
                  <w:sz w:val="20"/>
                  <w:szCs w:val="20"/>
                </w:rPr>
                <w:t>by this order of priority</w:t>
              </w:r>
              <w:del w:id="74" w:author="Author">
                <w:r w:rsidRPr="00B46548" w:rsidDel="00F2737F">
                  <w:rPr>
                    <w:rFonts w:ascii="Times New Roman" w:hAnsi="Times New Roman" w:cs="Times New Roman"/>
                    <w:sz w:val="20"/>
                    <w:szCs w:val="20"/>
                  </w:rPr>
                  <w:delText xml:space="preserve"> if existent</w:delText>
                </w:r>
              </w:del>
              <w:r w:rsidRPr="00B46548">
                <w:rPr>
                  <w:rFonts w:ascii="Times New Roman" w:eastAsia="Times New Roman" w:hAnsi="Times New Roman" w:cs="Times New Roman"/>
                  <w:sz w:val="20"/>
                  <w:szCs w:val="20"/>
                  <w:lang w:eastAsia="en-GB"/>
                </w:rPr>
                <w:t xml:space="preserve">: </w:t>
              </w:r>
              <w:r w:rsidRPr="00B46548">
                <w:rPr>
                  <w:rFonts w:ascii="Times New Roman" w:eastAsia="Times New Roman" w:hAnsi="Times New Roman" w:cs="Times New Roman"/>
                  <w:sz w:val="20"/>
                  <w:szCs w:val="20"/>
                  <w:lang w:eastAsia="en-GB"/>
                </w:rPr>
                <w:br/>
                <w:t xml:space="preserve">- Legal Entity Identifier (LEI); </w:t>
              </w:r>
              <w:r w:rsidRPr="00B46548">
                <w:rPr>
                  <w:rFonts w:ascii="Times New Roman" w:eastAsia="Times New Roman" w:hAnsi="Times New Roman" w:cs="Times New Roman"/>
                  <w:sz w:val="20"/>
                  <w:szCs w:val="20"/>
                  <w:lang w:eastAsia="en-GB"/>
                </w:rPr>
                <w:br/>
                <w:t>- Specific code</w:t>
              </w:r>
              <w:r w:rsidRPr="00B46548">
                <w:rPr>
                  <w:rFonts w:ascii="Times New Roman" w:eastAsia="Times New Roman" w:hAnsi="Times New Roman" w:cs="Times New Roman"/>
                  <w:sz w:val="20"/>
                  <w:szCs w:val="20"/>
                  <w:lang w:eastAsia="en-GB"/>
                </w:rPr>
                <w:br/>
              </w:r>
              <w:r w:rsidRPr="00B46548">
                <w:rPr>
                  <w:rFonts w:ascii="Times New Roman" w:eastAsia="Times New Roman" w:hAnsi="Times New Roman" w:cs="Times New Roman"/>
                  <w:sz w:val="20"/>
                  <w:szCs w:val="20"/>
                  <w:lang w:eastAsia="en-GB"/>
                </w:rPr>
                <w:lastRenderedPageBreak/>
                <w:br/>
                <w:t xml:space="preserve">Specific code: </w:t>
              </w:r>
              <w:r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ins>
          </w:p>
          <w:p w:rsidR="00575E2D" w:rsidRDefault="00575E2D" w:rsidP="00A300B0">
            <w:pPr>
              <w:rPr>
                <w:ins w:id="75" w:author="Author"/>
                <w:rFonts w:ascii="Times New Roman" w:hAnsi="Times New Roman" w:cs="Times New Roman"/>
                <w:sz w:val="20"/>
                <w:szCs w:val="20"/>
              </w:rPr>
            </w:pPr>
            <w:ins w:id="76" w:author="Autho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r>
                <w:rPr>
                  <w:rFonts w:ascii="Times New Roman" w:eastAsia="Times New Roman" w:hAnsi="Times New Roman" w:cs="Times New Roman"/>
                  <w:sz w:val="20"/>
                  <w:szCs w:val="20"/>
                  <w:lang w:eastAsia="en-GB"/>
                </w:rPr>
                <w:t>.</w:t>
              </w:r>
            </w:ins>
          </w:p>
          <w:p w:rsidR="00575E2D" w:rsidRDefault="00575E2D" w:rsidP="00A300B0">
            <w:pPr>
              <w:rPr>
                <w:ins w:id="77" w:author="Author"/>
                <w:rFonts w:ascii="Times New Roman" w:hAnsi="Times New Roman" w:cs="Times New Roman"/>
                <w:sz w:val="20"/>
                <w:szCs w:val="20"/>
              </w:rPr>
            </w:pPr>
          </w:p>
          <w:p w:rsidR="00575E2D" w:rsidRPr="009F38F4" w:rsidRDefault="00575E2D" w:rsidP="00A300B0">
            <w:pPr>
              <w:rPr>
                <w:ins w:id="78" w:author="Author"/>
                <w:rFonts w:ascii="Times New Roman" w:hAnsi="Times New Roman" w:cs="Times New Roman"/>
                <w:sz w:val="20"/>
                <w:szCs w:val="20"/>
              </w:rPr>
            </w:pPr>
            <w:ins w:id="79" w:author="Author">
              <w:r w:rsidRPr="009F38F4">
                <w:rPr>
                  <w:rFonts w:ascii="Times New Roman" w:hAnsi="Times New Roman" w:cs="Times New Roman"/>
                  <w:sz w:val="20"/>
                  <w:szCs w:val="20"/>
                </w:rPr>
                <w:t>This code shall be unique to each SPV and remain constant over subsequent reports.</w:t>
              </w:r>
            </w:ins>
          </w:p>
        </w:tc>
      </w:tr>
      <w:tr w:rsidR="00F16956" w:rsidRPr="009F38F4" w:rsidTr="001B570A">
        <w:trPr>
          <w:trHeight w:val="2019"/>
        </w:trPr>
        <w:tc>
          <w:tcPr>
            <w:tcW w:w="1387" w:type="dxa"/>
            <w:hideMark/>
          </w:tcPr>
          <w:p w:rsidR="007F4D8E"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lastRenderedPageBreak/>
              <w:t>C00</w:t>
            </w:r>
            <w:del w:id="80" w:author="Author">
              <w:r w:rsidRPr="009F38F4" w:rsidDel="00726BCC">
                <w:rPr>
                  <w:rFonts w:ascii="Times New Roman" w:hAnsi="Times New Roman" w:cs="Times New Roman"/>
                  <w:sz w:val="20"/>
                  <w:szCs w:val="20"/>
                </w:rPr>
                <w:delText>3</w:delText>
              </w:r>
            </w:del>
            <w:ins w:id="81" w:author="Author">
              <w:r w:rsidR="00726BCC">
                <w:rPr>
                  <w:rFonts w:ascii="Times New Roman" w:hAnsi="Times New Roman" w:cs="Times New Roman"/>
                  <w:sz w:val="20"/>
                  <w:szCs w:val="20"/>
                </w:rPr>
                <w:t>4</w:t>
              </w:r>
            </w:ins>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82" w:author="Author">
              <w:r w:rsidRPr="009F38F4" w:rsidDel="00F2737F">
                <w:rPr>
                  <w:rFonts w:ascii="Times New Roman" w:hAnsi="Times New Roman" w:cs="Times New Roman"/>
                  <w:sz w:val="20"/>
                  <w:szCs w:val="20"/>
                </w:rPr>
                <w:delText>(G1)</w:delText>
              </w:r>
            </w:del>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of SPV notes or other financing mechanism issued</w:t>
            </w:r>
          </w:p>
        </w:tc>
        <w:tc>
          <w:tcPr>
            <w:tcW w:w="5731" w:type="dxa"/>
            <w:hideMark/>
          </w:tcPr>
          <w:p w:rsidR="007F4D8E" w:rsidRPr="009F38F4" w:rsidRDefault="00366743">
            <w:pPr>
              <w:rPr>
                <w:rFonts w:ascii="Times New Roman" w:hAnsi="Times New Roman" w:cs="Times New Roman"/>
                <w:sz w:val="20"/>
                <w:szCs w:val="20"/>
              </w:rPr>
            </w:pPr>
            <w:r w:rsidRPr="009F38F4">
              <w:rPr>
                <w:rFonts w:ascii="Times New Roman" w:hAnsi="Times New Roman" w:cs="Times New Roman"/>
                <w:sz w:val="20"/>
                <w:szCs w:val="20"/>
              </w:rPr>
              <w:t>For the notes or other financing mechanism issue</w:t>
            </w:r>
            <w:r w:rsidR="00D1311F" w:rsidRPr="009F38F4">
              <w:rPr>
                <w:rFonts w:ascii="Times New Roman" w:hAnsi="Times New Roman" w:cs="Times New Roman"/>
                <w:sz w:val="20"/>
                <w:szCs w:val="20"/>
              </w:rPr>
              <w:t>d</w:t>
            </w:r>
            <w:r w:rsidRPr="009F38F4">
              <w:rPr>
                <w:rFonts w:ascii="Times New Roman" w:hAnsi="Times New Roman" w:cs="Times New Roman"/>
                <w:sz w:val="20"/>
                <w:szCs w:val="20"/>
              </w:rPr>
              <w:t xml:space="preserve"> by the SPV and hold by the insurance and reinsurance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identify the ID code</w:t>
            </w:r>
            <w:r w:rsidR="00D13A61" w:rsidRPr="009F38F4">
              <w:rPr>
                <w:rFonts w:ascii="Times New Roman" w:hAnsi="Times New Roman" w:cs="Times New Roman"/>
                <w:sz w:val="20"/>
                <w:szCs w:val="20"/>
              </w:rPr>
              <w:t xml:space="preserve"> by this order of priority if existent: </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ISO 6166 ISIN when available;</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Other "recogni</w:t>
            </w:r>
            <w:r w:rsidR="009F2496" w:rsidRPr="009F38F4">
              <w:rPr>
                <w:rFonts w:ascii="Times New Roman" w:hAnsi="Times New Roman" w:cs="Times New Roman"/>
                <w:sz w:val="20"/>
                <w:szCs w:val="20"/>
              </w:rPr>
              <w:t>s</w:t>
            </w:r>
            <w:r w:rsidRPr="009F38F4">
              <w:rPr>
                <w:rFonts w:ascii="Times New Roman" w:hAnsi="Times New Roman" w:cs="Times New Roman"/>
                <w:sz w:val="20"/>
                <w:szCs w:val="20"/>
              </w:rPr>
              <w:t>ed" codes (e.g.: CUSIP, Bloomberg Ticker, Reuters RIC);</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Code attributed by the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when the options above are not available, and must be consistent over time.</w:t>
            </w:r>
          </w:p>
        </w:tc>
      </w:tr>
      <w:tr w:rsidR="00F16956" w:rsidRPr="009F38F4" w:rsidTr="00F16956">
        <w:trPr>
          <w:trHeight w:val="699"/>
        </w:trPr>
        <w:tc>
          <w:tcPr>
            <w:tcW w:w="1387" w:type="dxa"/>
            <w:hideMark/>
          </w:tcPr>
          <w:p w:rsidR="007F4D8E"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w:t>
            </w:r>
            <w:ins w:id="83" w:author="Author">
              <w:r w:rsidR="00726BCC">
                <w:rPr>
                  <w:rFonts w:ascii="Times New Roman" w:hAnsi="Times New Roman" w:cs="Times New Roman"/>
                  <w:sz w:val="20"/>
                  <w:szCs w:val="20"/>
                </w:rPr>
                <w:t>5</w:t>
              </w:r>
            </w:ins>
            <w:del w:id="84" w:author="Author">
              <w:r w:rsidRPr="009F38F4" w:rsidDel="00726BCC">
                <w:rPr>
                  <w:rFonts w:ascii="Times New Roman" w:hAnsi="Times New Roman" w:cs="Times New Roman"/>
                  <w:sz w:val="20"/>
                  <w:szCs w:val="20"/>
                </w:rPr>
                <w:delText>4</w:delText>
              </w:r>
            </w:del>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85" w:author="Author">
              <w:r w:rsidRPr="009F38F4" w:rsidDel="00F2737F">
                <w:rPr>
                  <w:rFonts w:ascii="Times New Roman" w:hAnsi="Times New Roman" w:cs="Times New Roman"/>
                  <w:sz w:val="20"/>
                  <w:szCs w:val="20"/>
                </w:rPr>
                <w:delText>(H1)</w:delText>
              </w:r>
            </w:del>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Type</w:t>
            </w:r>
            <w:r w:rsidR="000D3F9F" w:rsidRPr="009F38F4">
              <w:rPr>
                <w:rFonts w:ascii="Times New Roman" w:hAnsi="Times New Roman" w:cs="Times New Roman"/>
                <w:sz w:val="20"/>
                <w:szCs w:val="20"/>
              </w:rPr>
              <w:t xml:space="preserve"> of SPV notes or other financing mechanism issued</w:t>
            </w:r>
          </w:p>
        </w:tc>
        <w:tc>
          <w:tcPr>
            <w:tcW w:w="5731" w:type="dxa"/>
            <w:hideMark/>
          </w:tcPr>
          <w:p w:rsidR="000D3F9F" w:rsidRPr="009F38F4" w:rsidRDefault="000D3F9F" w:rsidP="000D3F9F">
            <w:pPr>
              <w:spacing w:after="200" w:line="276" w:lineRule="auto"/>
              <w:rPr>
                <w:rFonts w:ascii="Times New Roman" w:hAnsi="Times New Roman" w:cs="Times New Roman"/>
                <w:sz w:val="20"/>
                <w:szCs w:val="20"/>
              </w:rPr>
            </w:pPr>
            <w:r w:rsidRPr="009F38F4">
              <w:rPr>
                <w:rFonts w:ascii="Times New Roman" w:hAnsi="Times New Roman" w:cs="Times New Roman"/>
                <w:sz w:val="20"/>
                <w:szCs w:val="20"/>
              </w:rPr>
              <w:t>Type of ID Code used for the “Asset ID Code” item. One of the options in the following closed list shall be used:</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1 - ISO 6166 for ISIN code</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2 - CUSIP (The Committee on Uniform Securities Identification Procedures number assigned by the CUSIP Service Bureau for U.S. and Canadian companies)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3 - SEDOL (Stock Exchange Daily Official List for the London Stock Exchange)</w:t>
            </w:r>
          </w:p>
          <w:p w:rsidR="000D3F9F" w:rsidRPr="00C02E7F" w:rsidRDefault="000D3F9F" w:rsidP="000D3F9F">
            <w:pPr>
              <w:rPr>
                <w:rFonts w:ascii="Times New Roman" w:hAnsi="Times New Roman" w:cs="Times New Roman"/>
                <w:sz w:val="20"/>
                <w:szCs w:val="20"/>
                <w:lang w:val="de-DE"/>
                <w:rPrChange w:id="86" w:author="Author">
                  <w:rPr>
                    <w:rFonts w:ascii="Times New Roman" w:hAnsi="Times New Roman" w:cs="Times New Roman"/>
                    <w:sz w:val="20"/>
                    <w:szCs w:val="20"/>
                  </w:rPr>
                </w:rPrChange>
              </w:rPr>
            </w:pPr>
            <w:r w:rsidRPr="00C02E7F">
              <w:rPr>
                <w:rFonts w:ascii="Times New Roman" w:hAnsi="Times New Roman" w:cs="Times New Roman"/>
                <w:sz w:val="20"/>
                <w:szCs w:val="20"/>
                <w:lang w:val="de-DE"/>
                <w:rPrChange w:id="87" w:author="Author">
                  <w:rPr>
                    <w:rFonts w:ascii="Times New Roman" w:hAnsi="Times New Roman" w:cs="Times New Roman"/>
                    <w:sz w:val="20"/>
                    <w:szCs w:val="20"/>
                  </w:rPr>
                </w:rPrChange>
              </w:rPr>
              <w:t>4 - W</w:t>
            </w:r>
            <w:del w:id="88" w:author="Author">
              <w:r w:rsidRPr="00C02E7F" w:rsidDel="00475662">
                <w:rPr>
                  <w:rFonts w:ascii="Times New Roman" w:hAnsi="Times New Roman" w:cs="Times New Roman"/>
                  <w:sz w:val="20"/>
                  <w:szCs w:val="20"/>
                  <w:lang w:val="de-DE"/>
                  <w:rPrChange w:id="89" w:author="Author">
                    <w:rPr>
                      <w:rFonts w:ascii="Times New Roman" w:hAnsi="Times New Roman" w:cs="Times New Roman"/>
                      <w:sz w:val="20"/>
                      <w:szCs w:val="20"/>
                    </w:rPr>
                  </w:rPrChange>
                </w:rPr>
                <w:delText>RT</w:delText>
              </w:r>
            </w:del>
            <w:ins w:id="90" w:author="Author">
              <w:r w:rsidR="00475662" w:rsidRPr="00C02E7F">
                <w:rPr>
                  <w:rFonts w:ascii="Times New Roman" w:hAnsi="Times New Roman" w:cs="Times New Roman"/>
                  <w:sz w:val="20"/>
                  <w:szCs w:val="20"/>
                  <w:lang w:val="de-DE"/>
                  <w:rPrChange w:id="91" w:author="Author">
                    <w:rPr>
                      <w:rFonts w:ascii="Times New Roman" w:hAnsi="Times New Roman" w:cs="Times New Roman"/>
                      <w:sz w:val="20"/>
                      <w:szCs w:val="20"/>
                    </w:rPr>
                  </w:rPrChange>
                </w:rPr>
                <w:t>KN</w:t>
              </w:r>
            </w:ins>
            <w:r w:rsidRPr="00C02E7F">
              <w:rPr>
                <w:rFonts w:ascii="Times New Roman" w:hAnsi="Times New Roman" w:cs="Times New Roman"/>
                <w:sz w:val="20"/>
                <w:szCs w:val="20"/>
                <w:lang w:val="de-DE"/>
                <w:rPrChange w:id="92" w:author="Author">
                  <w:rPr>
                    <w:rFonts w:ascii="Times New Roman" w:hAnsi="Times New Roman" w:cs="Times New Roman"/>
                    <w:sz w:val="20"/>
                    <w:szCs w:val="20"/>
                  </w:rPr>
                </w:rPrChange>
              </w:rPr>
              <w:t xml:space="preserve"> (Wertpapier Kenn-Num</w:t>
            </w:r>
            <w:ins w:id="93" w:author="Author">
              <w:r w:rsidR="00475662" w:rsidRPr="00C02E7F">
                <w:rPr>
                  <w:rFonts w:ascii="Times New Roman" w:hAnsi="Times New Roman" w:cs="Times New Roman"/>
                  <w:sz w:val="20"/>
                  <w:szCs w:val="20"/>
                  <w:lang w:val="de-DE"/>
                  <w:rPrChange w:id="94" w:author="Author">
                    <w:rPr>
                      <w:rFonts w:ascii="Times New Roman" w:hAnsi="Times New Roman" w:cs="Times New Roman"/>
                      <w:sz w:val="20"/>
                      <w:szCs w:val="20"/>
                    </w:rPr>
                  </w:rPrChange>
                </w:rPr>
                <w:t>m</w:t>
              </w:r>
            </w:ins>
            <w:del w:id="95" w:author="Author">
              <w:r w:rsidRPr="00C02E7F" w:rsidDel="00475662">
                <w:rPr>
                  <w:rFonts w:ascii="Times New Roman" w:hAnsi="Times New Roman" w:cs="Times New Roman"/>
                  <w:sz w:val="20"/>
                  <w:szCs w:val="20"/>
                  <w:lang w:val="de-DE"/>
                  <w:rPrChange w:id="96" w:author="Author">
                    <w:rPr>
                      <w:rFonts w:ascii="Times New Roman" w:hAnsi="Times New Roman" w:cs="Times New Roman"/>
                      <w:sz w:val="20"/>
                      <w:szCs w:val="20"/>
                    </w:rPr>
                  </w:rPrChange>
                </w:rPr>
                <w:delText>b</w:delText>
              </w:r>
            </w:del>
            <w:r w:rsidRPr="00C02E7F">
              <w:rPr>
                <w:rFonts w:ascii="Times New Roman" w:hAnsi="Times New Roman" w:cs="Times New Roman"/>
                <w:sz w:val="20"/>
                <w:szCs w:val="20"/>
                <w:lang w:val="de-DE"/>
                <w:rPrChange w:id="97" w:author="Author">
                  <w:rPr>
                    <w:rFonts w:ascii="Times New Roman" w:hAnsi="Times New Roman" w:cs="Times New Roman"/>
                    <w:sz w:val="20"/>
                    <w:szCs w:val="20"/>
                  </w:rPr>
                </w:rPrChange>
              </w:rPr>
              <w:t>er, the alphanumeric German identification number)</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5 - Bloomberg Ticker (Bloomberg letters code that identify a company's securities)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6 - BBGID (The Bloomberg Global ID)</w:t>
            </w:r>
          </w:p>
          <w:p w:rsidR="000D3F9F" w:rsidRDefault="000D3F9F" w:rsidP="000D3F9F">
            <w:pPr>
              <w:spacing w:line="276" w:lineRule="auto"/>
              <w:rPr>
                <w:ins w:id="98" w:author="Author"/>
                <w:rFonts w:ascii="Times New Roman" w:hAnsi="Times New Roman" w:cs="Times New Roman"/>
                <w:sz w:val="20"/>
                <w:szCs w:val="20"/>
                <w:lang w:val="de-DE"/>
              </w:rPr>
            </w:pPr>
            <w:r w:rsidRPr="009F38F4">
              <w:rPr>
                <w:rFonts w:ascii="Times New Roman" w:hAnsi="Times New Roman" w:cs="Times New Roman"/>
                <w:sz w:val="20"/>
                <w:szCs w:val="20"/>
                <w:lang w:val="de-DE"/>
              </w:rPr>
              <w:t>7 - Reuters RIC (Reuters instrument code)</w:t>
            </w:r>
          </w:p>
          <w:p w:rsidR="00000F38" w:rsidRPr="00C02E7F" w:rsidRDefault="00000F38" w:rsidP="00000F38">
            <w:pPr>
              <w:rPr>
                <w:ins w:id="99" w:author="Author"/>
                <w:rFonts w:ascii="Times New Roman" w:hAnsi="Times New Roman" w:cs="Times New Roman"/>
                <w:sz w:val="20"/>
                <w:szCs w:val="20"/>
                <w:rPrChange w:id="100" w:author="Author">
                  <w:rPr>
                    <w:ins w:id="101" w:author="Author"/>
                    <w:rFonts w:ascii="Times New Roman" w:hAnsi="Times New Roman" w:cs="Times New Roman"/>
                    <w:sz w:val="20"/>
                    <w:szCs w:val="20"/>
                    <w:lang w:val="de-DE"/>
                  </w:rPr>
                </w:rPrChange>
              </w:rPr>
            </w:pPr>
            <w:ins w:id="102" w:author="Author">
              <w:r>
                <w:rPr>
                  <w:rFonts w:ascii="Times New Roman" w:hAnsi="Times New Roman" w:cs="Times New Roman"/>
                  <w:sz w:val="20"/>
                  <w:szCs w:val="20"/>
                  <w:lang w:val="fr-FR"/>
                </w:rPr>
                <w:t xml:space="preserve">8 – </w:t>
              </w:r>
              <w:r w:rsidRPr="00C02E7F">
                <w:rPr>
                  <w:rFonts w:ascii="Times New Roman" w:hAnsi="Times New Roman" w:cs="Times New Roman"/>
                  <w:sz w:val="20"/>
                  <w:szCs w:val="20"/>
                  <w:rPrChange w:id="103" w:author="Author">
                    <w:rPr>
                      <w:rFonts w:ascii="Times New Roman" w:hAnsi="Times New Roman" w:cs="Times New Roman"/>
                      <w:sz w:val="20"/>
                      <w:szCs w:val="20"/>
                      <w:lang w:val="de-DE"/>
                    </w:rPr>
                  </w:rPrChange>
                </w:rPr>
                <w:t>FIGI (Financial Instrument Global Identifier)</w:t>
              </w:r>
            </w:ins>
          </w:p>
          <w:p w:rsidR="00000F38" w:rsidRPr="00C02E7F" w:rsidDel="00000F38" w:rsidRDefault="00000F38" w:rsidP="000D3F9F">
            <w:pPr>
              <w:spacing w:line="276" w:lineRule="auto"/>
              <w:rPr>
                <w:del w:id="104" w:author="Author"/>
                <w:rFonts w:ascii="Times New Roman" w:hAnsi="Times New Roman" w:cs="Times New Roman"/>
                <w:sz w:val="20"/>
                <w:szCs w:val="20"/>
                <w:rPrChange w:id="105" w:author="Author">
                  <w:rPr>
                    <w:del w:id="106" w:author="Author"/>
                    <w:rFonts w:ascii="Times New Roman" w:hAnsi="Times New Roman" w:cs="Times New Roman"/>
                    <w:sz w:val="20"/>
                    <w:szCs w:val="20"/>
                    <w:lang w:val="fr-FR"/>
                  </w:rPr>
                </w:rPrChange>
              </w:rPr>
            </w:pPr>
          </w:p>
          <w:p w:rsidR="000D3F9F" w:rsidRPr="009F38F4" w:rsidRDefault="000D3F9F" w:rsidP="000D3F9F">
            <w:pPr>
              <w:spacing w:line="276" w:lineRule="auto"/>
              <w:rPr>
                <w:rFonts w:ascii="Times New Roman" w:hAnsi="Times New Roman" w:cs="Times New Roman"/>
                <w:sz w:val="20"/>
                <w:szCs w:val="20"/>
              </w:rPr>
            </w:pPr>
            <w:del w:id="107" w:author="Author">
              <w:r w:rsidRPr="009F38F4" w:rsidDel="00000F38">
                <w:rPr>
                  <w:rFonts w:ascii="Times New Roman" w:hAnsi="Times New Roman" w:cs="Times New Roman"/>
                  <w:sz w:val="20"/>
                  <w:szCs w:val="20"/>
                </w:rPr>
                <w:delText>8</w:delText>
              </w:r>
            </w:del>
            <w:ins w:id="108" w:author="Author">
              <w:r w:rsidR="00000F38">
                <w:rPr>
                  <w:rFonts w:ascii="Times New Roman" w:hAnsi="Times New Roman" w:cs="Times New Roman"/>
                  <w:sz w:val="20"/>
                  <w:szCs w:val="20"/>
                </w:rPr>
                <w:t>9</w:t>
              </w:r>
            </w:ins>
            <w:r w:rsidRPr="009F38F4">
              <w:rPr>
                <w:rFonts w:ascii="Times New Roman" w:hAnsi="Times New Roman" w:cs="Times New Roman"/>
                <w:sz w:val="20"/>
                <w:szCs w:val="20"/>
              </w:rPr>
              <w:t xml:space="preserve"> - Other code by members of the Association of  National Numbering Agencies</w:t>
            </w:r>
          </w:p>
          <w:p w:rsidR="007F4D8E" w:rsidRPr="009F38F4" w:rsidRDefault="00000F38" w:rsidP="00F16956">
            <w:pPr>
              <w:pStyle w:val="ListParagraph"/>
              <w:ind w:left="33"/>
              <w:rPr>
                <w:rFonts w:ascii="Times New Roman" w:hAnsi="Times New Roman" w:cs="Times New Roman"/>
                <w:sz w:val="20"/>
                <w:szCs w:val="20"/>
              </w:rPr>
            </w:pPr>
            <w:ins w:id="109" w:author="Author">
              <w:r>
                <w:rPr>
                  <w:rFonts w:ascii="Times New Roman" w:hAnsi="Times New Roman" w:cs="Times New Roman"/>
                  <w:sz w:val="20"/>
                  <w:szCs w:val="20"/>
                </w:rPr>
                <w:t>9</w:t>
              </w:r>
            </w:ins>
            <w:r w:rsidR="000D3F9F" w:rsidRPr="009F38F4">
              <w:rPr>
                <w:rFonts w:ascii="Times New Roman" w:hAnsi="Times New Roman" w:cs="Times New Roman"/>
                <w:sz w:val="20"/>
                <w:szCs w:val="20"/>
              </w:rPr>
              <w:t>9 - Code attributed by the undertaking</w:t>
            </w:r>
            <w:r w:rsidR="00CE74A3" w:rsidRPr="009F38F4">
              <w:rPr>
                <w:rFonts w:ascii="Times New Roman" w:hAnsi="Times New Roman" w:cs="Times New Roman"/>
                <w:sz w:val="20"/>
                <w:szCs w:val="20"/>
              </w:rPr>
              <w:t xml:space="preserve"> within the group </w:t>
            </w:r>
          </w:p>
        </w:tc>
      </w:tr>
      <w:tr w:rsidR="00F16956" w:rsidRPr="009F38F4" w:rsidTr="001B570A">
        <w:trPr>
          <w:trHeight w:val="19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w:t>
            </w:r>
            <w:ins w:id="110" w:author="Author">
              <w:r w:rsidR="00726BCC">
                <w:rPr>
                  <w:rFonts w:ascii="Times New Roman" w:hAnsi="Times New Roman" w:cs="Times New Roman"/>
                  <w:sz w:val="20"/>
                  <w:szCs w:val="20"/>
                </w:rPr>
                <w:t>6</w:t>
              </w:r>
            </w:ins>
            <w:del w:id="111" w:author="Author">
              <w:r w:rsidRPr="009F38F4" w:rsidDel="00726BCC">
                <w:rPr>
                  <w:rFonts w:ascii="Times New Roman" w:hAnsi="Times New Roman" w:cs="Times New Roman"/>
                  <w:sz w:val="20"/>
                  <w:szCs w:val="20"/>
                </w:rPr>
                <w:delText>5</w:delText>
              </w:r>
            </w:del>
            <w:r w:rsidRPr="009F38F4">
              <w:rPr>
                <w:rFonts w:ascii="Times New Roman" w:hAnsi="Times New Roman" w:cs="Times New Roman"/>
                <w:sz w:val="20"/>
                <w:szCs w:val="20"/>
              </w:rPr>
              <w:t>0</w:t>
            </w:r>
          </w:p>
          <w:p w:rsidR="007F4D8E" w:rsidRPr="009F38F4" w:rsidRDefault="00D13A61" w:rsidP="00F824FC">
            <w:pPr>
              <w:rPr>
                <w:rFonts w:ascii="Times New Roman" w:hAnsi="Times New Roman" w:cs="Times New Roman"/>
                <w:sz w:val="20"/>
                <w:szCs w:val="20"/>
              </w:rPr>
            </w:pPr>
            <w:del w:id="112" w:author="Author">
              <w:r w:rsidRPr="009F38F4" w:rsidDel="00F2737F">
                <w:rPr>
                  <w:rFonts w:ascii="Times New Roman" w:hAnsi="Times New Roman" w:cs="Times New Roman"/>
                  <w:sz w:val="20"/>
                  <w:szCs w:val="20"/>
                </w:rPr>
                <w:delText>(I1)</w:delText>
              </w:r>
            </w:del>
          </w:p>
        </w:tc>
        <w:tc>
          <w:tcPr>
            <w:tcW w:w="2124" w:type="dxa"/>
            <w:hideMark/>
          </w:tcPr>
          <w:p w:rsidR="007F4D8E" w:rsidRPr="009F38F4" w:rsidRDefault="00A756D9" w:rsidP="00F824FC">
            <w:pPr>
              <w:rPr>
                <w:rFonts w:ascii="Times New Roman" w:hAnsi="Times New Roman" w:cs="Times New Roman"/>
                <w:sz w:val="20"/>
                <w:szCs w:val="20"/>
              </w:rPr>
            </w:pPr>
            <w:r w:rsidRPr="009F38F4">
              <w:rPr>
                <w:rFonts w:ascii="Times New Roman" w:hAnsi="Times New Roman" w:cs="Times New Roman"/>
                <w:sz w:val="20"/>
                <w:szCs w:val="20"/>
              </w:rPr>
              <w:t>L</w:t>
            </w:r>
            <w:r w:rsidR="00F824FC" w:rsidRPr="009F38F4">
              <w:rPr>
                <w:rFonts w:ascii="Times New Roman" w:hAnsi="Times New Roman" w:cs="Times New Roman"/>
                <w:sz w:val="20"/>
                <w:szCs w:val="20"/>
              </w:rPr>
              <w:t xml:space="preserve">ines </w:t>
            </w:r>
            <w:r w:rsidRPr="009F38F4">
              <w:rPr>
                <w:rFonts w:ascii="Times New Roman" w:hAnsi="Times New Roman" w:cs="Times New Roman"/>
                <w:sz w:val="20"/>
                <w:szCs w:val="20"/>
              </w:rPr>
              <w:t>o</w:t>
            </w:r>
            <w:r w:rsidR="00F824FC" w:rsidRPr="009F38F4">
              <w:rPr>
                <w:rFonts w:ascii="Times New Roman" w:hAnsi="Times New Roman" w:cs="Times New Roman"/>
                <w:sz w:val="20"/>
                <w:szCs w:val="20"/>
              </w:rPr>
              <w:t xml:space="preserve">f </w:t>
            </w:r>
            <w:r w:rsidRPr="009F38F4">
              <w:rPr>
                <w:rFonts w:ascii="Times New Roman" w:hAnsi="Times New Roman" w:cs="Times New Roman"/>
                <w:sz w:val="20"/>
                <w:szCs w:val="20"/>
              </w:rPr>
              <w:t>B</w:t>
            </w:r>
            <w:r w:rsidR="00F824FC" w:rsidRPr="009F38F4">
              <w:rPr>
                <w:rFonts w:ascii="Times New Roman" w:hAnsi="Times New Roman" w:cs="Times New Roman"/>
                <w:sz w:val="20"/>
                <w:szCs w:val="20"/>
              </w:rPr>
              <w:t>usiness</w:t>
            </w:r>
            <w:r w:rsidR="000D3F9F" w:rsidRPr="009F38F4">
              <w:rPr>
                <w:rFonts w:ascii="Times New Roman" w:hAnsi="Times New Roman" w:cs="Times New Roman"/>
                <w:sz w:val="20"/>
                <w:szCs w:val="20"/>
              </w:rPr>
              <w:t xml:space="preserve"> SPV </w:t>
            </w:r>
            <w:r w:rsidR="007F4D8E" w:rsidRPr="009F38F4">
              <w:rPr>
                <w:rFonts w:ascii="Times New Roman" w:hAnsi="Times New Roman" w:cs="Times New Roman"/>
                <w:sz w:val="20"/>
                <w:szCs w:val="20"/>
              </w:rPr>
              <w:t>securitisation relates</w:t>
            </w:r>
          </w:p>
        </w:tc>
        <w:tc>
          <w:tcPr>
            <w:tcW w:w="5731" w:type="dxa"/>
            <w:hideMark/>
          </w:tcPr>
          <w:p w:rsidR="00A756D9" w:rsidRPr="009F38F4" w:rsidRDefault="00A756D9" w:rsidP="00A756D9">
            <w:pPr>
              <w:rPr>
                <w:rFonts w:ascii="Times New Roman" w:hAnsi="Times New Roman" w:cs="Times New Roman"/>
                <w:sz w:val="20"/>
                <w:szCs w:val="20"/>
              </w:rPr>
            </w:pPr>
            <w:bookmarkStart w:id="113" w:name="OLE_LINK33"/>
            <w:r w:rsidRPr="009F38F4">
              <w:rPr>
                <w:rFonts w:ascii="Times New Roman" w:hAnsi="Times New Roman" w:cs="Times New Roman"/>
                <w:sz w:val="20"/>
                <w:szCs w:val="20"/>
              </w:rPr>
              <w:t>Identification of the line of business reported. The following close</w:t>
            </w:r>
            <w:r w:rsidR="00C96A72"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shall be used:</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Medical expense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Income protection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 Workers' compensation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Motor vehicle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motor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Marine, aviation and transport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Fire and other damage to property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8</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General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Legal expenses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Assistance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Miscellaneous financial loss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lastRenderedPageBreak/>
              <w:t>13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medical expense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income protection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workers' compensation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motor vehicle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other motor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fire and other damage to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general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legal expenses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assistance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miscellaneous financial loss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25</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Non-proportional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casualty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30</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Insurance with profit participation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Index-linked and unit-linked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life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Annuities stemming from non-life insurance contracts and relating to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34</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Annuities stemming from non-life insurance contracts and relating to insurance obligations other than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36</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Life reinsurance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Multiline</w:t>
            </w:r>
          </w:p>
          <w:p w:rsidR="00A756D9" w:rsidRPr="009F38F4" w:rsidRDefault="00A756D9" w:rsidP="00A756D9">
            <w:pPr>
              <w:rPr>
                <w:rFonts w:ascii="Times New Roman" w:hAnsi="Times New Roman" w:cs="Times New Roman"/>
                <w:sz w:val="20"/>
                <w:szCs w:val="20"/>
              </w:rPr>
            </w:pPr>
          </w:p>
          <w:p w:rsidR="00A756D9" w:rsidRPr="009F38F4" w:rsidRDefault="00A756D9">
            <w:pPr>
              <w:rPr>
                <w:rFonts w:ascii="Times New Roman" w:hAnsi="Times New Roman" w:cs="Times New Roman"/>
                <w:sz w:val="20"/>
                <w:szCs w:val="20"/>
              </w:rPr>
            </w:pPr>
            <w:r w:rsidRPr="009F38F4">
              <w:rPr>
                <w:rFonts w:ascii="Times New Roman" w:hAnsi="Times New Roman" w:cs="Times New Roman"/>
                <w:sz w:val="20"/>
                <w:szCs w:val="20"/>
              </w:rPr>
              <w:t xml:space="preserve">Where the reinsurance treaty </w:t>
            </w:r>
            <w:r w:rsidR="00904F8C" w:rsidRPr="009F38F4">
              <w:rPr>
                <w:rFonts w:ascii="Times New Roman" w:hAnsi="Times New Roman" w:cs="Times New Roman"/>
                <w:sz w:val="20"/>
                <w:szCs w:val="20"/>
              </w:rPr>
              <w:t xml:space="preserve">or </w:t>
            </w:r>
            <w:r w:rsidR="00C96A72" w:rsidRPr="009F38F4">
              <w:rPr>
                <w:rFonts w:ascii="Times New Roman" w:hAnsi="Times New Roman" w:cs="Times New Roman"/>
                <w:sz w:val="20"/>
                <w:szCs w:val="20"/>
              </w:rPr>
              <w:t xml:space="preserve">a </w:t>
            </w:r>
            <w:r w:rsidR="00904F8C" w:rsidRPr="009F38F4">
              <w:rPr>
                <w:rFonts w:ascii="Times New Roman" w:hAnsi="Times New Roman" w:cs="Times New Roman"/>
                <w:sz w:val="20"/>
                <w:szCs w:val="20"/>
              </w:rPr>
              <w:t xml:space="preserve">similar arrangement </w:t>
            </w:r>
            <w:r w:rsidRPr="009F38F4">
              <w:rPr>
                <w:rFonts w:ascii="Times New Roman" w:hAnsi="Times New Roman" w:cs="Times New Roman"/>
                <w:sz w:val="20"/>
                <w:szCs w:val="20"/>
              </w:rPr>
              <w:t xml:space="preserve">provides cover for more than one LoB and the terms of cover differ between </w:t>
            </w:r>
            <w:proofErr w:type="spellStart"/>
            <w:r w:rsidRPr="009F38F4">
              <w:rPr>
                <w:rFonts w:ascii="Times New Roman" w:hAnsi="Times New Roman" w:cs="Times New Roman"/>
                <w:sz w:val="20"/>
                <w:szCs w:val="20"/>
              </w:rPr>
              <w:t>LoBs</w:t>
            </w:r>
            <w:proofErr w:type="spellEnd"/>
            <w:r w:rsidRPr="009F38F4">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9F38F4">
              <w:rPr>
                <w:rFonts w:ascii="Times New Roman" w:hAnsi="Times New Roman" w:cs="Times New Roman"/>
                <w:sz w:val="20"/>
                <w:szCs w:val="20"/>
              </w:rPr>
              <w:t>treaty ,</w:t>
            </w:r>
            <w:proofErr w:type="gramEnd"/>
            <w:r w:rsidRPr="009F38F4">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113"/>
          </w:p>
        </w:tc>
      </w:tr>
      <w:tr w:rsidR="00F16956" w:rsidRPr="009F38F4" w:rsidDel="00D1311F" w:rsidTr="001B570A">
        <w:trPr>
          <w:trHeight w:val="2392"/>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lastRenderedPageBreak/>
              <w:t>C00</w:t>
            </w:r>
            <w:ins w:id="114" w:author="Author">
              <w:r w:rsidR="00726BCC">
                <w:rPr>
                  <w:rFonts w:ascii="Times New Roman" w:hAnsi="Times New Roman" w:cs="Times New Roman"/>
                  <w:sz w:val="20"/>
                  <w:szCs w:val="20"/>
                </w:rPr>
                <w:t>7</w:t>
              </w:r>
            </w:ins>
            <w:del w:id="115" w:author="Author">
              <w:r w:rsidRPr="009F38F4" w:rsidDel="00726BCC">
                <w:rPr>
                  <w:rFonts w:ascii="Times New Roman" w:hAnsi="Times New Roman" w:cs="Times New Roman"/>
                  <w:sz w:val="20"/>
                  <w:szCs w:val="20"/>
                </w:rPr>
                <w:delText>6</w:delText>
              </w:r>
            </w:del>
            <w:r w:rsidRPr="009F38F4">
              <w:rPr>
                <w:rFonts w:ascii="Times New Roman" w:hAnsi="Times New Roman" w:cs="Times New Roman"/>
                <w:sz w:val="20"/>
                <w:szCs w:val="20"/>
              </w:rPr>
              <w:t>0</w:t>
            </w:r>
          </w:p>
          <w:p w:rsidR="00823DD3" w:rsidRPr="009F38F4" w:rsidDel="00D1311F" w:rsidRDefault="00D13A61" w:rsidP="00F824FC">
            <w:pPr>
              <w:rPr>
                <w:rFonts w:ascii="Times New Roman" w:hAnsi="Times New Roman" w:cs="Times New Roman"/>
                <w:sz w:val="20"/>
                <w:szCs w:val="20"/>
              </w:rPr>
            </w:pPr>
            <w:del w:id="116" w:author="Author">
              <w:r w:rsidRPr="009F38F4" w:rsidDel="00F2737F">
                <w:rPr>
                  <w:rFonts w:ascii="Times New Roman" w:hAnsi="Times New Roman" w:cs="Times New Roman"/>
                  <w:sz w:val="20"/>
                  <w:szCs w:val="20"/>
                </w:rPr>
                <w:delText>(K1)</w:delText>
              </w:r>
            </w:del>
          </w:p>
        </w:tc>
        <w:tc>
          <w:tcPr>
            <w:tcW w:w="2124" w:type="dxa"/>
            <w:hideMark/>
          </w:tcPr>
          <w:p w:rsidR="00823DD3" w:rsidRPr="009F38F4" w:rsidDel="00D1311F" w:rsidRDefault="00823DD3">
            <w:pPr>
              <w:rPr>
                <w:rFonts w:ascii="Times New Roman" w:hAnsi="Times New Roman" w:cs="Times New Roman"/>
                <w:sz w:val="20"/>
                <w:szCs w:val="20"/>
              </w:rPr>
            </w:pPr>
            <w:r w:rsidRPr="009F38F4" w:rsidDel="00D1311F">
              <w:rPr>
                <w:rFonts w:ascii="Times New Roman" w:hAnsi="Times New Roman" w:cs="Times New Roman"/>
                <w:sz w:val="20"/>
                <w:szCs w:val="20"/>
              </w:rPr>
              <w:t>Type of Trigger(s) in the SPV</w:t>
            </w:r>
          </w:p>
        </w:tc>
        <w:tc>
          <w:tcPr>
            <w:tcW w:w="5731" w:type="dxa"/>
            <w:hideMark/>
          </w:tcPr>
          <w:p w:rsidR="00B25D40" w:rsidRPr="009F38F4" w:rsidRDefault="00823DD3" w:rsidP="00FD5C29">
            <w:pPr>
              <w:rPr>
                <w:rFonts w:ascii="Times New Roman" w:hAnsi="Times New Roman" w:cs="Times New Roman"/>
                <w:sz w:val="20"/>
                <w:szCs w:val="20"/>
              </w:rPr>
            </w:pPr>
            <w:r w:rsidRPr="009F38F4" w:rsidDel="00D1311F">
              <w:rPr>
                <w:rFonts w:ascii="Times New Roman" w:hAnsi="Times New Roman" w:cs="Times New Roman"/>
                <w:sz w:val="20"/>
                <w:szCs w:val="20"/>
              </w:rPr>
              <w:t>Identify the trigger mechanisms used by the SPV as trigger events 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sidDel="00D1311F">
              <w:rPr>
                <w:rFonts w:ascii="Times New Roman" w:hAnsi="Times New Roman" w:cs="Times New Roman"/>
                <w:sz w:val="20"/>
                <w:szCs w:val="20"/>
              </w:rPr>
              <w:t xml:space="preserve">. </w:t>
            </w:r>
            <w:r w:rsidR="00B25D40" w:rsidRPr="009F38F4">
              <w:rPr>
                <w:rFonts w:ascii="Times New Roman" w:hAnsi="Times New Roman" w:cs="Times New Roman"/>
                <w:sz w:val="20"/>
                <w:szCs w:val="20"/>
              </w:rPr>
              <w:t>The following close</w:t>
            </w:r>
            <w:r w:rsidR="00C96A72" w:rsidRPr="009F38F4">
              <w:rPr>
                <w:rFonts w:ascii="Times New Roman" w:hAnsi="Times New Roman" w:cs="Times New Roman"/>
                <w:sz w:val="20"/>
                <w:szCs w:val="20"/>
              </w:rPr>
              <w:t>d</w:t>
            </w:r>
            <w:r w:rsidR="00B25D40" w:rsidRPr="009F38F4">
              <w:rPr>
                <w:rFonts w:ascii="Times New Roman" w:hAnsi="Times New Roman" w:cs="Times New Roman"/>
                <w:sz w:val="20"/>
                <w:szCs w:val="20"/>
              </w:rPr>
              <w:t xml:space="preserve"> list shall be used: </w:t>
            </w:r>
          </w:p>
          <w:p w:rsidR="00823DD3" w:rsidRPr="009F38F4" w:rsidDel="00D1311F"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sidDel="00D1311F">
              <w:rPr>
                <w:rFonts w:ascii="Times New Roman" w:hAnsi="Times New Roman" w:cs="Times New Roman"/>
                <w:sz w:val="20"/>
                <w:szCs w:val="20"/>
              </w:rPr>
              <w:t>Indemnity</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2 </w:t>
            </w:r>
            <w:r w:rsidR="009F2496" w:rsidRPr="009F38F4">
              <w:rPr>
                <w:rFonts w:ascii="Times New Roman" w:hAnsi="Times New Roman" w:cs="Times New Roman"/>
                <w:sz w:val="20"/>
                <w:szCs w:val="20"/>
              </w:rPr>
              <w:t xml:space="preserve">- </w:t>
            </w:r>
            <w:r w:rsidR="00823DD3" w:rsidRPr="009F38F4" w:rsidDel="00D1311F">
              <w:rPr>
                <w:rFonts w:ascii="Times New Roman" w:hAnsi="Times New Roman" w:cs="Times New Roman"/>
                <w:sz w:val="20"/>
                <w:szCs w:val="20"/>
              </w:rPr>
              <w:t>Model Loss</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3 - </w:t>
            </w:r>
            <w:r w:rsidR="00823DD3" w:rsidRPr="009F38F4" w:rsidDel="00D1311F">
              <w:rPr>
                <w:rFonts w:ascii="Times New Roman" w:hAnsi="Times New Roman" w:cs="Times New Roman"/>
                <w:sz w:val="20"/>
                <w:szCs w:val="20"/>
              </w:rPr>
              <w:t>Index or Parametric</w:t>
            </w:r>
          </w:p>
          <w:p w:rsidR="00823DD3"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823DD3" w:rsidRPr="009F38F4" w:rsidDel="00D1311F">
              <w:rPr>
                <w:rFonts w:ascii="Times New Roman" w:hAnsi="Times New Roman" w:cs="Times New Roman"/>
                <w:sz w:val="20"/>
                <w:szCs w:val="20"/>
              </w:rPr>
              <w:t>Hybrids (including components from the above-mentioned techniques)</w:t>
            </w:r>
          </w:p>
          <w:p w:rsidR="00B25D40" w:rsidRPr="009F38F4" w:rsidDel="00475662" w:rsidRDefault="00D13A61">
            <w:pPr>
              <w:rPr>
                <w:del w:id="117" w:author="Author"/>
                <w:rFonts w:ascii="Times New Roman" w:hAnsi="Times New Roman" w:cs="Times New Roman"/>
                <w:sz w:val="20"/>
                <w:szCs w:val="20"/>
              </w:rPr>
            </w:pPr>
            <w:r w:rsidRPr="009F38F4">
              <w:rPr>
                <w:rFonts w:ascii="Times New Roman" w:hAnsi="Times New Roman" w:cs="Times New Roman"/>
                <w:sz w:val="20"/>
                <w:szCs w:val="20"/>
              </w:rPr>
              <w:t xml:space="preserve">5 - </w:t>
            </w:r>
            <w:r w:rsidR="00B25D40" w:rsidRPr="009F38F4">
              <w:rPr>
                <w:rFonts w:ascii="Times New Roman" w:hAnsi="Times New Roman" w:cs="Times New Roman"/>
                <w:sz w:val="20"/>
                <w:szCs w:val="20"/>
              </w:rPr>
              <w:t>Other</w:t>
            </w:r>
          </w:p>
          <w:p w:rsidR="00B25D40" w:rsidRPr="009F38F4" w:rsidDel="00D1311F" w:rsidRDefault="00B25D40" w:rsidP="00475662">
            <w:pPr>
              <w:rPr>
                <w:rFonts w:ascii="Times New Roman" w:hAnsi="Times New Roman" w:cs="Times New Roman"/>
                <w:sz w:val="20"/>
                <w:szCs w:val="20"/>
              </w:rPr>
            </w:pPr>
          </w:p>
        </w:tc>
      </w:tr>
      <w:tr w:rsidR="00F16956" w:rsidRPr="009F38F4" w:rsidTr="001B570A">
        <w:trPr>
          <w:trHeight w:val="9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w:t>
            </w:r>
            <w:ins w:id="118" w:author="Author">
              <w:r w:rsidR="00726BCC">
                <w:rPr>
                  <w:rFonts w:ascii="Times New Roman" w:hAnsi="Times New Roman" w:cs="Times New Roman"/>
                  <w:sz w:val="20"/>
                  <w:szCs w:val="20"/>
                </w:rPr>
                <w:t>8</w:t>
              </w:r>
            </w:ins>
            <w:del w:id="119" w:author="Author">
              <w:r w:rsidRPr="009F38F4" w:rsidDel="00726BCC">
                <w:rPr>
                  <w:rFonts w:ascii="Times New Roman" w:hAnsi="Times New Roman" w:cs="Times New Roman"/>
                  <w:sz w:val="20"/>
                  <w:szCs w:val="20"/>
                </w:rPr>
                <w:delText>7</w:delText>
              </w:r>
            </w:del>
            <w:r w:rsidRPr="009F38F4">
              <w:rPr>
                <w:rFonts w:ascii="Times New Roman" w:hAnsi="Times New Roman" w:cs="Times New Roman"/>
                <w:sz w:val="20"/>
                <w:szCs w:val="20"/>
              </w:rPr>
              <w:t>0</w:t>
            </w:r>
          </w:p>
          <w:p w:rsidR="00B058D9" w:rsidRPr="009F38F4" w:rsidRDefault="00D13A61" w:rsidP="00F824FC">
            <w:pPr>
              <w:rPr>
                <w:rFonts w:ascii="Times New Roman" w:hAnsi="Times New Roman" w:cs="Times New Roman"/>
                <w:sz w:val="20"/>
                <w:szCs w:val="20"/>
              </w:rPr>
            </w:pPr>
            <w:del w:id="120" w:author="Author">
              <w:r w:rsidRPr="009F38F4" w:rsidDel="00F2737F">
                <w:rPr>
                  <w:rFonts w:ascii="Times New Roman" w:hAnsi="Times New Roman" w:cs="Times New Roman"/>
                  <w:sz w:val="20"/>
                  <w:szCs w:val="20"/>
                </w:rPr>
                <w:delText>(L1)</w:delText>
              </w:r>
            </w:del>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Contractual Trigger Event</w:t>
            </w:r>
          </w:p>
        </w:tc>
        <w:tc>
          <w:tcPr>
            <w:tcW w:w="5731" w:type="dxa"/>
            <w:hideMark/>
          </w:tcPr>
          <w:p w:rsidR="00B25D40" w:rsidRPr="009F38F4" w:rsidRDefault="00B25D40">
            <w:pPr>
              <w:rPr>
                <w:rFonts w:ascii="Times New Roman" w:hAnsi="Times New Roman" w:cs="Times New Roman"/>
                <w:sz w:val="20"/>
                <w:szCs w:val="20"/>
              </w:rPr>
            </w:pPr>
            <w:r w:rsidRPr="009F38F4">
              <w:rPr>
                <w:rFonts w:ascii="Times New Roman" w:hAnsi="Times New Roman" w:cs="Times New Roman"/>
                <w:sz w:val="20"/>
                <w:szCs w:val="20"/>
              </w:rPr>
              <w:t xml:space="preserve">Description of the specific trigger </w:t>
            </w:r>
            <w:r w:rsidRPr="009F38F4" w:rsidDel="00D1311F">
              <w:rPr>
                <w:rFonts w:ascii="Times New Roman" w:hAnsi="Times New Roman" w:cs="Times New Roman"/>
                <w:sz w:val="20"/>
                <w:szCs w:val="20"/>
              </w:rPr>
              <w:t>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This information should be complementary to the information on “</w:t>
            </w:r>
            <w:r w:rsidRPr="009F38F4" w:rsidDel="00D1311F">
              <w:rPr>
                <w:rFonts w:ascii="Times New Roman" w:hAnsi="Times New Roman" w:cs="Times New Roman"/>
                <w:sz w:val="20"/>
                <w:szCs w:val="20"/>
              </w:rPr>
              <w:t>Type of Trigger(s) in the SPV</w:t>
            </w:r>
            <w:r w:rsidRPr="009F38F4">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p w:rsidR="00B058D9" w:rsidRPr="009F38F4" w:rsidRDefault="00B058D9">
            <w:pPr>
              <w:rPr>
                <w:rFonts w:ascii="Times New Roman" w:hAnsi="Times New Roman" w:cs="Times New Roman"/>
                <w:sz w:val="20"/>
                <w:szCs w:val="20"/>
              </w:rPr>
            </w:pPr>
          </w:p>
        </w:tc>
      </w:tr>
      <w:tr w:rsidR="00F16956" w:rsidRPr="009F38F4" w:rsidTr="00F16956">
        <w:trPr>
          <w:trHeight w:val="1269"/>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C00</w:t>
            </w:r>
            <w:ins w:id="121" w:author="Author">
              <w:r w:rsidR="00726BCC">
                <w:rPr>
                  <w:rFonts w:ascii="Times New Roman" w:hAnsi="Times New Roman" w:cs="Times New Roman"/>
                  <w:sz w:val="20"/>
                  <w:szCs w:val="20"/>
                </w:rPr>
                <w:t>9</w:t>
              </w:r>
            </w:ins>
            <w:del w:id="122" w:author="Author">
              <w:r w:rsidRPr="009F38F4" w:rsidDel="00726BCC">
                <w:rPr>
                  <w:rFonts w:ascii="Times New Roman" w:hAnsi="Times New Roman" w:cs="Times New Roman"/>
                  <w:sz w:val="20"/>
                  <w:szCs w:val="20"/>
                </w:rPr>
                <w:delText>8</w:delText>
              </w:r>
            </w:del>
            <w:r w:rsidRPr="009F38F4">
              <w:rPr>
                <w:rFonts w:ascii="Times New Roman" w:hAnsi="Times New Roman" w:cs="Times New Roman"/>
                <w:sz w:val="20"/>
                <w:szCs w:val="20"/>
              </w:rPr>
              <w:t>0</w:t>
            </w:r>
          </w:p>
          <w:p w:rsidR="00823DD3" w:rsidRPr="009F38F4" w:rsidRDefault="00D13A61" w:rsidP="00F824FC">
            <w:pPr>
              <w:rPr>
                <w:rFonts w:ascii="Times New Roman" w:hAnsi="Times New Roman" w:cs="Times New Roman"/>
                <w:sz w:val="20"/>
                <w:szCs w:val="20"/>
              </w:rPr>
            </w:pPr>
            <w:del w:id="123" w:author="Author">
              <w:r w:rsidRPr="009F38F4" w:rsidDel="00F2737F">
                <w:rPr>
                  <w:rFonts w:ascii="Times New Roman" w:hAnsi="Times New Roman" w:cs="Times New Roman"/>
                  <w:sz w:val="20"/>
                  <w:szCs w:val="20"/>
                </w:rPr>
                <w:delText>(M1)</w:delText>
              </w:r>
            </w:del>
          </w:p>
        </w:tc>
        <w:tc>
          <w:tcPr>
            <w:tcW w:w="2124" w:type="dxa"/>
            <w:hideMark/>
          </w:tcPr>
          <w:p w:rsidR="00823DD3" w:rsidRPr="009F38F4" w:rsidRDefault="00823DD3" w:rsidP="00FD5C29">
            <w:pPr>
              <w:rPr>
                <w:rFonts w:ascii="Times New Roman" w:hAnsi="Times New Roman" w:cs="Times New Roman"/>
                <w:sz w:val="20"/>
                <w:szCs w:val="20"/>
              </w:rPr>
            </w:pPr>
            <w:r w:rsidRPr="009F38F4">
              <w:rPr>
                <w:rFonts w:ascii="Times New Roman" w:hAnsi="Times New Roman" w:cs="Times New Roman"/>
                <w:sz w:val="20"/>
                <w:szCs w:val="20"/>
              </w:rPr>
              <w:t xml:space="preserve">Same trigger as in underlying </w:t>
            </w:r>
            <w:proofErr w:type="spellStart"/>
            <w:r w:rsidRPr="009F38F4">
              <w:rPr>
                <w:rFonts w:ascii="Times New Roman" w:hAnsi="Times New Roman" w:cs="Times New Roman"/>
                <w:sz w:val="20"/>
                <w:szCs w:val="20"/>
              </w:rPr>
              <w:t>cedant</w:t>
            </w:r>
            <w:r w:rsidR="00C96A72" w:rsidRPr="009F38F4">
              <w:rPr>
                <w:rFonts w:ascii="Times New Roman" w:hAnsi="Times New Roman" w:cs="Times New Roman"/>
                <w:sz w:val="20"/>
                <w:szCs w:val="20"/>
              </w:rPr>
              <w:t>’</w:t>
            </w:r>
            <w:r w:rsidRPr="009F38F4">
              <w:rPr>
                <w:rFonts w:ascii="Times New Roman" w:hAnsi="Times New Roman" w:cs="Times New Roman"/>
                <w:sz w:val="20"/>
                <w:szCs w:val="20"/>
              </w:rPr>
              <w:t>s</w:t>
            </w:r>
            <w:proofErr w:type="spellEnd"/>
            <w:r w:rsidR="003A3800" w:rsidRPr="009F38F4">
              <w:rPr>
                <w:rFonts w:ascii="Times New Roman" w:hAnsi="Times New Roman" w:cs="Times New Roman"/>
                <w:sz w:val="20"/>
                <w:szCs w:val="20"/>
              </w:rPr>
              <w:t xml:space="preserve"> </w:t>
            </w:r>
            <w:r w:rsidRPr="009F38F4">
              <w:rPr>
                <w:rFonts w:ascii="Times New Roman" w:hAnsi="Times New Roman" w:cs="Times New Roman"/>
                <w:sz w:val="20"/>
                <w:szCs w:val="20"/>
              </w:rPr>
              <w:t>portfolio</w:t>
            </w:r>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sidRPr="009F38F4">
              <w:rPr>
                <w:rFonts w:ascii="Times New Roman" w:hAnsi="Times New Roman" w:cs="Times New Roman"/>
                <w:sz w:val="20"/>
                <w:szCs w:val="20"/>
              </w:rPr>
              <w:t xml:space="preserve">The </w:t>
            </w:r>
            <w:r w:rsidRPr="009F38F4">
              <w:rPr>
                <w:rFonts w:ascii="Times New Roman" w:hAnsi="Times New Roman" w:cs="Times New Roman"/>
                <w:sz w:val="20"/>
                <w:szCs w:val="20"/>
              </w:rPr>
              <w:t>following closed list shall be used:</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Pr>
                <w:rFonts w:ascii="Times New Roman" w:hAnsi="Times New Roman" w:cs="Times New Roman"/>
                <w:sz w:val="20"/>
                <w:szCs w:val="20"/>
              </w:rPr>
              <w:t>Same trigger</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823DD3" w:rsidRPr="009F38F4">
              <w:rPr>
                <w:rFonts w:ascii="Times New Roman" w:hAnsi="Times New Roman" w:cs="Times New Roman"/>
                <w:sz w:val="20"/>
                <w:szCs w:val="20"/>
              </w:rPr>
              <w:t>Different trigger</w:t>
            </w:r>
          </w:p>
        </w:tc>
      </w:tr>
      <w:tr w:rsidR="00F16956" w:rsidRPr="009F38F4" w:rsidTr="001B570A">
        <w:trPr>
          <w:trHeight w:val="300"/>
        </w:trPr>
        <w:tc>
          <w:tcPr>
            <w:tcW w:w="1387" w:type="dxa"/>
            <w:vMerge w:val="restart"/>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w:t>
            </w:r>
            <w:ins w:id="124" w:author="Author">
              <w:r w:rsidR="00726BCC">
                <w:rPr>
                  <w:rFonts w:ascii="Times New Roman" w:hAnsi="Times New Roman" w:cs="Times New Roman"/>
                  <w:sz w:val="20"/>
                  <w:szCs w:val="20"/>
                </w:rPr>
                <w:t>10</w:t>
              </w:r>
            </w:ins>
            <w:del w:id="125" w:author="Author">
              <w:r w:rsidRPr="009F38F4" w:rsidDel="00726BCC">
                <w:rPr>
                  <w:rFonts w:ascii="Times New Roman" w:hAnsi="Times New Roman" w:cs="Times New Roman"/>
                  <w:sz w:val="20"/>
                  <w:szCs w:val="20"/>
                </w:rPr>
                <w:delText>09</w:delText>
              </w:r>
            </w:del>
            <w:r w:rsidRPr="009F38F4">
              <w:rPr>
                <w:rFonts w:ascii="Times New Roman" w:hAnsi="Times New Roman" w:cs="Times New Roman"/>
                <w:sz w:val="20"/>
                <w:szCs w:val="20"/>
              </w:rPr>
              <w:t>0</w:t>
            </w:r>
          </w:p>
          <w:p w:rsidR="00B058D9" w:rsidRPr="009F38F4" w:rsidRDefault="00D13A61" w:rsidP="00F824FC">
            <w:pPr>
              <w:rPr>
                <w:rFonts w:ascii="Times New Roman" w:hAnsi="Times New Roman" w:cs="Times New Roman"/>
                <w:sz w:val="20"/>
                <w:szCs w:val="20"/>
              </w:rPr>
            </w:pPr>
            <w:del w:id="126" w:author="Author">
              <w:r w:rsidRPr="009F38F4" w:rsidDel="00F2737F">
                <w:rPr>
                  <w:rFonts w:ascii="Times New Roman" w:hAnsi="Times New Roman" w:cs="Times New Roman"/>
                  <w:sz w:val="20"/>
                  <w:szCs w:val="20"/>
                </w:rPr>
                <w:delText>(N1)</w:delText>
              </w:r>
            </w:del>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risk-transfer structure</w:t>
            </w:r>
          </w:p>
        </w:tc>
        <w:tc>
          <w:tcPr>
            <w:tcW w:w="5731" w:type="dxa"/>
            <w:vMerge w:val="restart"/>
            <w:hideMark/>
          </w:tcPr>
          <w:p w:rsidR="00A756D9" w:rsidRPr="009F38F4" w:rsidRDefault="00B058D9" w:rsidP="00FD5C29">
            <w:pPr>
              <w:rPr>
                <w:rFonts w:ascii="Times New Roman" w:hAnsi="Times New Roman" w:cs="Times New Roman"/>
                <w:sz w:val="20"/>
                <w:szCs w:val="20"/>
              </w:rPr>
            </w:pPr>
            <w:r w:rsidRPr="009F38F4">
              <w:rPr>
                <w:rFonts w:ascii="Times New Roman" w:hAnsi="Times New Roman" w:cs="Times New Roman"/>
                <w:sz w:val="20"/>
                <w:szCs w:val="20"/>
              </w:rPr>
              <w:t xml:space="preserve">Identify the </w:t>
            </w:r>
            <w:r w:rsidR="00CB0CCC" w:rsidRPr="009F38F4">
              <w:rPr>
                <w:rFonts w:ascii="Times New Roman" w:hAnsi="Times New Roman" w:cs="Times New Roman"/>
                <w:sz w:val="20"/>
                <w:szCs w:val="20"/>
              </w:rPr>
              <w:t xml:space="preserve">causes of </w:t>
            </w:r>
            <w:r w:rsidRPr="009F38F4">
              <w:rPr>
                <w:rFonts w:ascii="Times New Roman" w:hAnsi="Times New Roman" w:cs="Times New Roman"/>
                <w:sz w:val="20"/>
                <w:szCs w:val="20"/>
              </w:rPr>
              <w:t xml:space="preserve">basis risk </w:t>
            </w:r>
            <w:r w:rsidR="00CB0CCC" w:rsidRPr="009F38F4">
              <w:rPr>
                <w:rFonts w:ascii="Times New Roman" w:hAnsi="Times New Roman" w:cs="Times New Roman"/>
                <w:sz w:val="20"/>
                <w:szCs w:val="20"/>
              </w:rPr>
              <w:t xml:space="preserve">(i.e. </w:t>
            </w:r>
            <w:r w:rsidRPr="009F38F4">
              <w:rPr>
                <w:rFonts w:ascii="Times New Roman" w:hAnsi="Times New Roman" w:cs="Times New Roman"/>
                <w:sz w:val="20"/>
                <w:szCs w:val="20"/>
              </w:rPr>
              <w:t>that the exposure covered by the risk-mitigation technique does not correspond to the risk exposure of the insurance or reinsurance undertaking</w:t>
            </w:r>
            <w:r w:rsidR="00CE74A3" w:rsidRPr="009F38F4">
              <w:rPr>
                <w:rFonts w:ascii="Times New Roman" w:hAnsi="Times New Roman" w:cs="Times New Roman"/>
                <w:sz w:val="20"/>
                <w:szCs w:val="20"/>
              </w:rPr>
              <w:t xml:space="preserve"> within the group</w:t>
            </w:r>
            <w:r w:rsidR="00CB0CCC"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CB0CCC" w:rsidRPr="009F38F4">
              <w:rPr>
                <w:rFonts w:ascii="Times New Roman" w:hAnsi="Times New Roman" w:cs="Times New Roman"/>
                <w:sz w:val="20"/>
                <w:szCs w:val="20"/>
              </w:rPr>
              <w:t xml:space="preserve"> The following close list should be used:</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A756D9" w:rsidRPr="009F38F4">
              <w:rPr>
                <w:rFonts w:ascii="Times New Roman" w:hAnsi="Times New Roman" w:cs="Times New Roman"/>
                <w:sz w:val="20"/>
                <w:szCs w:val="20"/>
              </w:rPr>
              <w:t>No basis risk</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Insufficient subordination for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 xml:space="preserve">holders,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Investors’ additional recourse against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B058D9" w:rsidRPr="009F38F4">
              <w:rPr>
                <w:rFonts w:ascii="Times New Roman" w:hAnsi="Times New Roman" w:cs="Times New Roman"/>
                <w:sz w:val="20"/>
                <w:szCs w:val="20"/>
              </w:rPr>
              <w:t xml:space="preserve">Additional risks were securitised subsequent to authorisation,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5 - </w:t>
            </w:r>
            <w:r w:rsidR="00B058D9" w:rsidRPr="009F38F4">
              <w:rPr>
                <w:rFonts w:ascii="Times New Roman" w:hAnsi="Times New Roman" w:cs="Times New Roman"/>
                <w:sz w:val="20"/>
                <w:szCs w:val="20"/>
              </w:rPr>
              <w:t xml:space="preserve">Cedants hold exposure to notes issued,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9 </w:t>
            </w:r>
            <w:r w:rsidR="000D3F9F"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A756D9" w:rsidRPr="009F38F4">
              <w:rPr>
                <w:rFonts w:ascii="Times New Roman" w:hAnsi="Times New Roman" w:cs="Times New Roman"/>
                <w:sz w:val="20"/>
                <w:szCs w:val="20"/>
              </w:rPr>
              <w:t>Other</w:t>
            </w:r>
          </w:p>
          <w:p w:rsidR="000D3F9F" w:rsidRPr="009F38F4" w:rsidRDefault="000D3F9F">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val="restart"/>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27" w:author="Author">
              <w:r w:rsidR="00726BCC">
                <w:rPr>
                  <w:rFonts w:ascii="Times New Roman" w:hAnsi="Times New Roman" w:cs="Times New Roman"/>
                  <w:sz w:val="20"/>
                  <w:szCs w:val="20"/>
                </w:rPr>
                <w:t>1</w:t>
              </w:r>
            </w:ins>
            <w:del w:id="128" w:author="Author">
              <w:r w:rsidRPr="009F38F4" w:rsidDel="00726BCC">
                <w:rPr>
                  <w:rFonts w:ascii="Times New Roman" w:hAnsi="Times New Roman" w:cs="Times New Roman"/>
                  <w:sz w:val="20"/>
                  <w:szCs w:val="20"/>
                </w:rPr>
                <w:delText>0</w:delText>
              </w:r>
            </w:del>
            <w:r w:rsidRPr="009F38F4">
              <w:rPr>
                <w:rFonts w:ascii="Times New Roman" w:hAnsi="Times New Roman" w:cs="Times New Roman"/>
                <w:sz w:val="20"/>
                <w:szCs w:val="20"/>
              </w:rPr>
              <w:t>0</w:t>
            </w:r>
          </w:p>
          <w:p w:rsidR="00B058D9" w:rsidRPr="009F38F4" w:rsidRDefault="00D13A61" w:rsidP="00F824FC">
            <w:pPr>
              <w:rPr>
                <w:rFonts w:ascii="Times New Roman" w:hAnsi="Times New Roman" w:cs="Times New Roman"/>
                <w:sz w:val="20"/>
                <w:szCs w:val="20"/>
              </w:rPr>
            </w:pPr>
            <w:del w:id="129" w:author="Author">
              <w:r w:rsidRPr="009F38F4" w:rsidDel="00F2737F">
                <w:rPr>
                  <w:rFonts w:ascii="Times New Roman" w:hAnsi="Times New Roman" w:cs="Times New Roman"/>
                  <w:sz w:val="20"/>
                  <w:szCs w:val="20"/>
                </w:rPr>
                <w:delText>(O1)</w:delText>
              </w:r>
            </w:del>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contractual terms</w:t>
            </w:r>
          </w:p>
        </w:tc>
        <w:tc>
          <w:tcPr>
            <w:tcW w:w="5731" w:type="dxa"/>
            <w:vMerge w:val="restart"/>
            <w:hideMark/>
          </w:tcPr>
          <w:p w:rsidR="00D63063"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Identify the basis risk arising from contra</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tual terms. </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D63063" w:rsidRPr="009F38F4">
              <w:rPr>
                <w:rFonts w:ascii="Times New Roman" w:hAnsi="Times New Roman" w:cs="Times New Roman"/>
                <w:sz w:val="20"/>
                <w:szCs w:val="20"/>
              </w:rPr>
              <w:t>No basis risk</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Substantial part of risks insured not transferred</w:t>
            </w:r>
          </w:p>
          <w:p w:rsidR="000D3F9F"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Insufficient trigger to match risk exposure of </w:t>
            </w:r>
            <w:proofErr w:type="spellStart"/>
            <w:r w:rsidR="00B058D9" w:rsidRPr="009F38F4">
              <w:rPr>
                <w:rFonts w:ascii="Times New Roman" w:hAnsi="Times New Roman" w:cs="Times New Roman"/>
                <w:sz w:val="20"/>
                <w:szCs w:val="20"/>
              </w:rPr>
              <w:t>cedant</w:t>
            </w:r>
            <w:proofErr w:type="spellEnd"/>
          </w:p>
          <w:p w:rsidR="00B058D9" w:rsidRPr="009F38F4" w:rsidRDefault="00B058D9" w:rsidP="00F16956">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12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30" w:author="Author">
              <w:r w:rsidR="00726BCC">
                <w:rPr>
                  <w:rFonts w:ascii="Times New Roman" w:hAnsi="Times New Roman" w:cs="Times New Roman"/>
                  <w:sz w:val="20"/>
                  <w:szCs w:val="20"/>
                </w:rPr>
                <w:t>2</w:t>
              </w:r>
            </w:ins>
            <w:del w:id="131" w:author="Author">
              <w:r w:rsidRPr="009F38F4" w:rsidDel="00726BCC">
                <w:rPr>
                  <w:rFonts w:ascii="Times New Roman" w:hAnsi="Times New Roman" w:cs="Times New Roman"/>
                  <w:sz w:val="20"/>
                  <w:szCs w:val="20"/>
                </w:rPr>
                <w:delText>1</w:delText>
              </w:r>
            </w:del>
            <w:r w:rsidRPr="009F38F4">
              <w:rPr>
                <w:rFonts w:ascii="Times New Roman" w:hAnsi="Times New Roman" w:cs="Times New Roman"/>
                <w:sz w:val="20"/>
                <w:szCs w:val="20"/>
              </w:rPr>
              <w:t>0</w:t>
            </w:r>
          </w:p>
          <w:p w:rsidR="00B058D9" w:rsidRPr="009F38F4" w:rsidRDefault="00D13A61" w:rsidP="00475662">
            <w:pPr>
              <w:rPr>
                <w:rFonts w:ascii="Times New Roman" w:hAnsi="Times New Roman" w:cs="Times New Roman"/>
                <w:sz w:val="20"/>
                <w:szCs w:val="20"/>
              </w:rPr>
            </w:pPr>
            <w:del w:id="132" w:author="Author">
              <w:r w:rsidRPr="009F38F4" w:rsidDel="00F2737F">
                <w:rPr>
                  <w:rFonts w:ascii="Times New Roman" w:hAnsi="Times New Roman" w:cs="Times New Roman"/>
                  <w:sz w:val="20"/>
                  <w:szCs w:val="20"/>
                </w:rPr>
                <w:delText>(P</w:delText>
              </w:r>
            </w:del>
            <w:ins w:id="133" w:author="Author">
              <w:del w:id="134" w:author="Author">
                <w:r w:rsidR="00475662" w:rsidDel="00F2737F">
                  <w:rPr>
                    <w:rFonts w:ascii="Times New Roman" w:hAnsi="Times New Roman" w:cs="Times New Roman"/>
                    <w:sz w:val="20"/>
                    <w:szCs w:val="20"/>
                  </w:rPr>
                  <w:delText>Q</w:delText>
                </w:r>
              </w:del>
            </w:ins>
            <w:del w:id="135" w:author="Author">
              <w:r w:rsidRPr="009F38F4" w:rsidDel="00F2737F">
                <w:rPr>
                  <w:rFonts w:ascii="Times New Roman" w:hAnsi="Times New Roman" w:cs="Times New Roman"/>
                  <w:sz w:val="20"/>
                  <w:szCs w:val="20"/>
                </w:rPr>
                <w:delText>1)</w:delText>
              </w:r>
            </w:del>
          </w:p>
        </w:tc>
        <w:tc>
          <w:tcPr>
            <w:tcW w:w="2124" w:type="dxa"/>
            <w:hideMark/>
          </w:tcPr>
          <w:p w:rsidR="00B058D9" w:rsidRPr="009F38F4" w:rsidRDefault="00B058D9">
            <w:pPr>
              <w:rPr>
                <w:rFonts w:ascii="Times New Roman" w:hAnsi="Times New Roman" w:cs="Times New Roman"/>
                <w:sz w:val="20"/>
                <w:szCs w:val="20"/>
              </w:rPr>
            </w:pPr>
            <w:bookmarkStart w:id="136" w:name="RANGE!B52"/>
            <w:r w:rsidRPr="009F38F4">
              <w:rPr>
                <w:rFonts w:ascii="Times New Roman" w:hAnsi="Times New Roman" w:cs="Times New Roman"/>
                <w:sz w:val="20"/>
                <w:szCs w:val="20"/>
              </w:rPr>
              <w:t xml:space="preserve">SPV assets ring-fenced to settle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obligations</w:t>
            </w:r>
            <w:bookmarkEnd w:id="136"/>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ring-fenced for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which are available to settle the contractual liabilities reinsured by the SPV for that specific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only (collateral assets specifically recognised on balance sheet of the SPV in relation to the obligation assumed).</w:t>
            </w:r>
          </w:p>
        </w:tc>
      </w:tr>
      <w:tr w:rsidR="00F16956" w:rsidRPr="009F38F4" w:rsidTr="001B570A">
        <w:trPr>
          <w:trHeight w:val="1215"/>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37" w:author="Author">
              <w:r w:rsidR="00726BCC">
                <w:rPr>
                  <w:rFonts w:ascii="Times New Roman" w:hAnsi="Times New Roman" w:cs="Times New Roman"/>
                  <w:sz w:val="20"/>
                  <w:szCs w:val="20"/>
                </w:rPr>
                <w:t>3</w:t>
              </w:r>
            </w:ins>
            <w:del w:id="138" w:author="Author">
              <w:r w:rsidRPr="009F38F4" w:rsidDel="00726BCC">
                <w:rPr>
                  <w:rFonts w:ascii="Times New Roman" w:hAnsi="Times New Roman" w:cs="Times New Roman"/>
                  <w:sz w:val="20"/>
                  <w:szCs w:val="20"/>
                </w:rPr>
                <w:delText>2</w:delText>
              </w:r>
            </w:del>
            <w:r w:rsidRPr="009F38F4">
              <w:rPr>
                <w:rFonts w:ascii="Times New Roman" w:hAnsi="Times New Roman" w:cs="Times New Roman"/>
                <w:sz w:val="20"/>
                <w:szCs w:val="20"/>
              </w:rPr>
              <w:t>0</w:t>
            </w:r>
          </w:p>
          <w:p w:rsidR="00B058D9" w:rsidRPr="009F38F4" w:rsidRDefault="00D13A61" w:rsidP="00F824FC">
            <w:pPr>
              <w:rPr>
                <w:rFonts w:ascii="Times New Roman" w:hAnsi="Times New Roman" w:cs="Times New Roman"/>
                <w:sz w:val="20"/>
                <w:szCs w:val="20"/>
              </w:rPr>
            </w:pPr>
            <w:del w:id="139" w:author="Author">
              <w:r w:rsidRPr="009F38F4" w:rsidDel="00F2737F">
                <w:rPr>
                  <w:rFonts w:ascii="Times New Roman" w:hAnsi="Times New Roman" w:cs="Times New Roman"/>
                  <w:sz w:val="20"/>
                  <w:szCs w:val="20"/>
                </w:rPr>
                <w:delText>(</w:delText>
              </w:r>
            </w:del>
            <w:ins w:id="140" w:author="Author">
              <w:del w:id="141" w:author="Author">
                <w:r w:rsidR="00475662" w:rsidDel="00F2737F">
                  <w:rPr>
                    <w:rFonts w:ascii="Times New Roman" w:hAnsi="Times New Roman" w:cs="Times New Roman"/>
                    <w:sz w:val="20"/>
                    <w:szCs w:val="20"/>
                  </w:rPr>
                  <w:delText>P</w:delText>
                </w:r>
              </w:del>
            </w:ins>
            <w:del w:id="142" w:author="Author">
              <w:r w:rsidRPr="009F38F4" w:rsidDel="00F2737F">
                <w:rPr>
                  <w:rFonts w:ascii="Times New Roman" w:hAnsi="Times New Roman" w:cs="Times New Roman"/>
                  <w:sz w:val="20"/>
                  <w:szCs w:val="20"/>
                </w:rPr>
                <w:delText>Q1)</w:delText>
              </w:r>
            </w:del>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Other non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SPV Assets for which recourse may exist</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(recognised on balance sheet of the SPV),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9F38F4">
              <w:rPr>
                <w:rFonts w:ascii="Times New Roman" w:hAnsi="Times New Roman" w:cs="Times New Roman"/>
                <w:sz w:val="20"/>
                <w:szCs w:val="20"/>
              </w:rPr>
              <w:t>cedant’s</w:t>
            </w:r>
            <w:proofErr w:type="spellEnd"/>
            <w:r w:rsidRPr="009F38F4">
              <w:rPr>
                <w:rFonts w:ascii="Times New Roman" w:hAnsi="Times New Roman" w:cs="Times New Roman"/>
                <w:sz w:val="20"/>
                <w:szCs w:val="20"/>
              </w:rPr>
              <w:t xml:space="preserve"> liabilities.</w:t>
            </w:r>
          </w:p>
        </w:tc>
      </w:tr>
      <w:tr w:rsidR="00F16956" w:rsidRPr="009F38F4" w:rsidTr="001B570A">
        <w:trPr>
          <w:trHeight w:val="121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43" w:author="Author">
              <w:r w:rsidR="00726BCC">
                <w:rPr>
                  <w:rFonts w:ascii="Times New Roman" w:hAnsi="Times New Roman" w:cs="Times New Roman"/>
                  <w:sz w:val="20"/>
                  <w:szCs w:val="20"/>
                </w:rPr>
                <w:t>4</w:t>
              </w:r>
            </w:ins>
            <w:del w:id="144" w:author="Author">
              <w:r w:rsidRPr="009F38F4" w:rsidDel="00726BCC">
                <w:rPr>
                  <w:rFonts w:ascii="Times New Roman" w:hAnsi="Times New Roman" w:cs="Times New Roman"/>
                  <w:sz w:val="20"/>
                  <w:szCs w:val="20"/>
                </w:rPr>
                <w:delText>3</w:delText>
              </w:r>
            </w:del>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145" w:author="Author">
              <w:r w:rsidRPr="009F38F4" w:rsidDel="00F2737F">
                <w:rPr>
                  <w:rFonts w:ascii="Times New Roman" w:hAnsi="Times New Roman" w:cs="Times New Roman"/>
                  <w:sz w:val="20"/>
                  <w:szCs w:val="20"/>
                </w:rPr>
                <w:delText>(</w:delText>
              </w:r>
            </w:del>
            <w:ins w:id="146" w:author="Author">
              <w:del w:id="147" w:author="Author">
                <w:r w:rsidR="00475662" w:rsidDel="00F2737F">
                  <w:rPr>
                    <w:rFonts w:ascii="Times New Roman" w:hAnsi="Times New Roman" w:cs="Times New Roman"/>
                    <w:sz w:val="20"/>
                    <w:szCs w:val="20"/>
                  </w:rPr>
                  <w:delText>S</w:delText>
                </w:r>
              </w:del>
            </w:ins>
            <w:del w:id="148" w:author="Author">
              <w:r w:rsidRPr="009F38F4" w:rsidDel="00F2737F">
                <w:rPr>
                  <w:rFonts w:ascii="Times New Roman" w:hAnsi="Times New Roman" w:cs="Times New Roman"/>
                  <w:sz w:val="20"/>
                  <w:szCs w:val="20"/>
                </w:rPr>
                <w:delText>R1)</w:delText>
              </w:r>
            </w:del>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Other recourse arising from securitisation</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contingent assets of the SPV (held off balance sheet),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9F38F4">
              <w:rPr>
                <w:rFonts w:ascii="Times New Roman" w:hAnsi="Times New Roman" w:cs="Times New Roman"/>
                <w:sz w:val="20"/>
                <w:szCs w:val="20"/>
              </w:rPr>
              <w:t xml:space="preserve"> </w:t>
            </w:r>
            <w:r w:rsidRPr="009F38F4">
              <w:rPr>
                <w:rFonts w:ascii="Times New Roman" w:hAnsi="Times New Roman" w:cs="Times New Roman"/>
                <w:sz w:val="20"/>
                <w:szCs w:val="20"/>
              </w:rPr>
              <w:t>holders, or other third parties.</w:t>
            </w:r>
          </w:p>
        </w:tc>
      </w:tr>
      <w:tr w:rsidR="00F16956" w:rsidRPr="009F38F4" w:rsidTr="001B570A">
        <w:trPr>
          <w:trHeight w:val="121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49" w:author="Author">
              <w:r w:rsidR="00726BCC">
                <w:rPr>
                  <w:rFonts w:ascii="Times New Roman" w:hAnsi="Times New Roman" w:cs="Times New Roman"/>
                  <w:sz w:val="20"/>
                  <w:szCs w:val="20"/>
                </w:rPr>
                <w:t>5</w:t>
              </w:r>
            </w:ins>
            <w:del w:id="150" w:author="Author">
              <w:r w:rsidRPr="009F38F4" w:rsidDel="00726BCC">
                <w:rPr>
                  <w:rFonts w:ascii="Times New Roman" w:hAnsi="Times New Roman" w:cs="Times New Roman"/>
                  <w:sz w:val="20"/>
                  <w:szCs w:val="20"/>
                </w:rPr>
                <w:delText>4</w:delText>
              </w:r>
            </w:del>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151" w:author="Author">
              <w:r w:rsidRPr="009F38F4" w:rsidDel="00F2737F">
                <w:rPr>
                  <w:rFonts w:ascii="Times New Roman" w:hAnsi="Times New Roman" w:cs="Times New Roman"/>
                  <w:sz w:val="20"/>
                  <w:szCs w:val="20"/>
                </w:rPr>
                <w:delText>(</w:delText>
              </w:r>
            </w:del>
            <w:ins w:id="152" w:author="Author">
              <w:del w:id="153" w:author="Author">
                <w:r w:rsidR="00475662" w:rsidDel="00F2737F">
                  <w:rPr>
                    <w:rFonts w:ascii="Times New Roman" w:hAnsi="Times New Roman" w:cs="Times New Roman"/>
                    <w:sz w:val="20"/>
                    <w:szCs w:val="20"/>
                  </w:rPr>
                  <w:delText>U</w:delText>
                </w:r>
              </w:del>
            </w:ins>
            <w:del w:id="154" w:author="Author">
              <w:r w:rsidRPr="009F38F4" w:rsidDel="00F2737F">
                <w:rPr>
                  <w:rFonts w:ascii="Times New Roman" w:hAnsi="Times New Roman" w:cs="Times New Roman"/>
                  <w:sz w:val="20"/>
                  <w:szCs w:val="20"/>
                </w:rPr>
                <w:delText>S1)</w:delText>
              </w:r>
            </w:del>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Total maximum possible obligations from SPV under reinsurance policy</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Amount of total maximum possible obligations from reinsurance contract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w:t>
            </w:r>
          </w:p>
        </w:tc>
      </w:tr>
      <w:tr w:rsidR="00F16956" w:rsidRPr="009F38F4" w:rsidTr="001B570A">
        <w:trPr>
          <w:trHeight w:val="1709"/>
        </w:trPr>
        <w:tc>
          <w:tcPr>
            <w:tcW w:w="1387" w:type="dxa"/>
            <w:hideMark/>
          </w:tcPr>
          <w:p w:rsidR="00D13A61"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55" w:author="Author">
              <w:r w:rsidR="00726BCC">
                <w:rPr>
                  <w:rFonts w:ascii="Times New Roman" w:hAnsi="Times New Roman" w:cs="Times New Roman"/>
                  <w:sz w:val="20"/>
                  <w:szCs w:val="20"/>
                </w:rPr>
                <w:t>6</w:t>
              </w:r>
            </w:ins>
            <w:del w:id="156" w:author="Author">
              <w:r w:rsidRPr="009F38F4" w:rsidDel="00726BCC">
                <w:rPr>
                  <w:rFonts w:ascii="Times New Roman" w:hAnsi="Times New Roman" w:cs="Times New Roman"/>
                  <w:sz w:val="20"/>
                  <w:szCs w:val="20"/>
                </w:rPr>
                <w:delText>5</w:delText>
              </w:r>
            </w:del>
            <w:r w:rsidRPr="009F38F4">
              <w:rPr>
                <w:rFonts w:ascii="Times New Roman" w:hAnsi="Times New Roman" w:cs="Times New Roman"/>
                <w:sz w:val="20"/>
                <w:szCs w:val="20"/>
              </w:rPr>
              <w:t>0</w:t>
            </w:r>
          </w:p>
          <w:p w:rsidR="00823DD3" w:rsidRPr="009F38F4" w:rsidRDefault="00D13A61" w:rsidP="00F824FC">
            <w:pPr>
              <w:rPr>
                <w:rFonts w:ascii="Times New Roman" w:hAnsi="Times New Roman" w:cs="Times New Roman"/>
                <w:sz w:val="20"/>
                <w:szCs w:val="20"/>
              </w:rPr>
            </w:pPr>
            <w:del w:id="157" w:author="Author">
              <w:r w:rsidRPr="009F38F4" w:rsidDel="00F2737F">
                <w:rPr>
                  <w:rFonts w:ascii="Times New Roman" w:hAnsi="Times New Roman" w:cs="Times New Roman"/>
                  <w:sz w:val="20"/>
                  <w:szCs w:val="20"/>
                </w:rPr>
                <w:delText>(</w:delText>
              </w:r>
            </w:del>
            <w:ins w:id="158" w:author="Author">
              <w:del w:id="159" w:author="Author">
                <w:r w:rsidR="00475662" w:rsidDel="00F2737F">
                  <w:rPr>
                    <w:rFonts w:ascii="Times New Roman" w:hAnsi="Times New Roman" w:cs="Times New Roman"/>
                    <w:sz w:val="20"/>
                    <w:szCs w:val="20"/>
                  </w:rPr>
                  <w:delText>V</w:delText>
                </w:r>
              </w:del>
            </w:ins>
            <w:del w:id="160" w:author="Author">
              <w:r w:rsidRPr="009F38F4" w:rsidDel="00F2737F">
                <w:rPr>
                  <w:rFonts w:ascii="Times New Roman" w:hAnsi="Times New Roman" w:cs="Times New Roman"/>
                  <w:sz w:val="20"/>
                  <w:szCs w:val="20"/>
                </w:rPr>
                <w:delText>T1)</w:delText>
              </w:r>
            </w:del>
          </w:p>
        </w:tc>
        <w:tc>
          <w:tcPr>
            <w:tcW w:w="2124" w:type="dxa"/>
            <w:hideMark/>
          </w:tcPr>
          <w:p w:rsidR="00823DD3" w:rsidRPr="009F38F4" w:rsidRDefault="00973C0E" w:rsidP="00BC42AC">
            <w:pPr>
              <w:rPr>
                <w:rFonts w:ascii="Times New Roman" w:hAnsi="Times New Roman" w:cs="Times New Roman"/>
                <w:sz w:val="20"/>
                <w:szCs w:val="20"/>
              </w:rPr>
            </w:pPr>
            <w:bookmarkStart w:id="161" w:name="RANGE!B56"/>
            <w:r w:rsidRPr="009F38F4">
              <w:rPr>
                <w:rFonts w:ascii="Times New Roman" w:hAnsi="Times New Roman" w:cs="Times New Roman"/>
                <w:sz w:val="20"/>
                <w:szCs w:val="20"/>
              </w:rPr>
              <w:t xml:space="preserve">SPV fully funded in relation to </w:t>
            </w:r>
            <w:proofErr w:type="spellStart"/>
            <w:r w:rsidRPr="009F38F4">
              <w:rPr>
                <w:rFonts w:ascii="Times New Roman" w:hAnsi="Times New Roman" w:cs="Times New Roman"/>
                <w:sz w:val="20"/>
                <w:szCs w:val="20"/>
              </w:rPr>
              <w:t>ced</w:t>
            </w:r>
            <w:r w:rsidR="007713B7" w:rsidRPr="009F38F4">
              <w:rPr>
                <w:rFonts w:ascii="Times New Roman" w:hAnsi="Times New Roman" w:cs="Times New Roman"/>
                <w:sz w:val="20"/>
                <w:szCs w:val="20"/>
              </w:rPr>
              <w:t>a</w:t>
            </w:r>
            <w:r w:rsidRPr="009F38F4">
              <w:rPr>
                <w:rFonts w:ascii="Times New Roman" w:hAnsi="Times New Roman" w:cs="Times New Roman"/>
                <w:sz w:val="20"/>
                <w:szCs w:val="20"/>
              </w:rPr>
              <w:t>nt</w:t>
            </w:r>
            <w:proofErr w:type="spellEnd"/>
            <w:r w:rsidRPr="009F38F4">
              <w:rPr>
                <w:rFonts w:ascii="Times New Roman" w:hAnsi="Times New Roman" w:cs="Times New Roman"/>
                <w:sz w:val="20"/>
                <w:szCs w:val="20"/>
              </w:rPr>
              <w:t xml:space="preserve"> obligations throughout the reporting period</w:t>
            </w:r>
            <w:bookmarkEnd w:id="161"/>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protection offered by </w:t>
            </w:r>
            <w:r w:rsidR="007713B7" w:rsidRPr="009F38F4">
              <w:rPr>
                <w:rFonts w:ascii="Times New Roman" w:hAnsi="Times New Roman" w:cs="Times New Roman"/>
                <w:sz w:val="20"/>
                <w:szCs w:val="20"/>
              </w:rPr>
              <w:t xml:space="preserve">the </w:t>
            </w:r>
            <w:r w:rsidRPr="009F38F4">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sidRPr="009F38F4">
              <w:rPr>
                <w:rFonts w:ascii="Times New Roman" w:hAnsi="Times New Roman" w:cs="Times New Roman"/>
                <w:sz w:val="20"/>
                <w:szCs w:val="20"/>
              </w:rPr>
              <w:t>T</w:t>
            </w:r>
            <w:r w:rsidRPr="009F38F4">
              <w:rPr>
                <w:rFonts w:ascii="Times New Roman" w:hAnsi="Times New Roman" w:cs="Times New Roman"/>
                <w:sz w:val="20"/>
                <w:szCs w:val="20"/>
              </w:rPr>
              <w:t>he following closed list shall be used:</w:t>
            </w:r>
          </w:p>
          <w:p w:rsidR="00461A1A" w:rsidRPr="009F38F4" w:rsidRDefault="009F2496"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461A1A" w:rsidRPr="009F38F4">
              <w:rPr>
                <w:rFonts w:ascii="Times New Roman" w:hAnsi="Times New Roman" w:cs="Times New Roman"/>
                <w:sz w:val="20"/>
                <w:szCs w:val="20"/>
              </w:rPr>
              <w:t xml:space="preserve">SPV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r w:rsidR="00461A1A" w:rsidRPr="009F38F4" w:rsidDel="00461A1A">
              <w:rPr>
                <w:rFonts w:ascii="Times New Roman" w:hAnsi="Times New Roman" w:cs="Times New Roman"/>
                <w:sz w:val="20"/>
                <w:szCs w:val="20"/>
              </w:rPr>
              <w:t xml:space="preserve"> </w:t>
            </w:r>
          </w:p>
          <w:p w:rsidR="00823DD3"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w:t>
            </w:r>
            <w:r w:rsidR="00461A1A"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461A1A" w:rsidRPr="009F38F4">
              <w:rPr>
                <w:rFonts w:ascii="Times New Roman" w:hAnsi="Times New Roman" w:cs="Times New Roman"/>
                <w:sz w:val="20"/>
                <w:szCs w:val="20"/>
              </w:rPr>
              <w:t xml:space="preserve">SPV not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p>
        </w:tc>
      </w:tr>
      <w:tr w:rsidR="00F16956" w:rsidRPr="009F38F4" w:rsidTr="001B570A">
        <w:trPr>
          <w:trHeight w:val="1275"/>
        </w:trPr>
        <w:tc>
          <w:tcPr>
            <w:tcW w:w="1387" w:type="dxa"/>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62" w:author="Author">
              <w:r w:rsidR="00726BCC">
                <w:rPr>
                  <w:rFonts w:ascii="Times New Roman" w:hAnsi="Times New Roman" w:cs="Times New Roman"/>
                  <w:sz w:val="20"/>
                  <w:szCs w:val="20"/>
                </w:rPr>
                <w:t>7</w:t>
              </w:r>
            </w:ins>
            <w:del w:id="163" w:author="Author">
              <w:r w:rsidRPr="009F38F4" w:rsidDel="00726BCC">
                <w:rPr>
                  <w:rFonts w:ascii="Times New Roman" w:hAnsi="Times New Roman" w:cs="Times New Roman"/>
                  <w:sz w:val="20"/>
                  <w:szCs w:val="20"/>
                </w:rPr>
                <w:delText>6</w:delText>
              </w:r>
            </w:del>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164" w:author="Author">
              <w:r w:rsidRPr="009F38F4" w:rsidDel="00F2737F">
                <w:rPr>
                  <w:rFonts w:ascii="Times New Roman" w:hAnsi="Times New Roman" w:cs="Times New Roman"/>
                  <w:sz w:val="20"/>
                  <w:szCs w:val="20"/>
                </w:rPr>
                <w:delText>(</w:delText>
              </w:r>
            </w:del>
            <w:ins w:id="165" w:author="Author">
              <w:del w:id="166" w:author="Author">
                <w:r w:rsidR="00475662" w:rsidDel="00F2737F">
                  <w:rPr>
                    <w:rFonts w:ascii="Times New Roman" w:hAnsi="Times New Roman" w:cs="Times New Roman"/>
                    <w:sz w:val="20"/>
                    <w:szCs w:val="20"/>
                  </w:rPr>
                  <w:delText>W</w:delText>
                </w:r>
              </w:del>
            </w:ins>
            <w:del w:id="167" w:author="Author">
              <w:r w:rsidRPr="009F38F4" w:rsidDel="00F2737F">
                <w:rPr>
                  <w:rFonts w:ascii="Times New Roman" w:hAnsi="Times New Roman" w:cs="Times New Roman"/>
                  <w:sz w:val="20"/>
                  <w:szCs w:val="20"/>
                </w:rPr>
                <w:delText>U1)</w:delText>
              </w:r>
            </w:del>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Current recoverables from SPV</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Amount of SPV Recoverables recognised on the Solvency II balance sheet of the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 xml:space="preserve">(prior to adjustments made for expected losses due to counterparty default). This should be calculated in accordance with the requirements of </w:t>
            </w:r>
            <w:r w:rsidR="00461A1A" w:rsidRPr="009F38F4">
              <w:rPr>
                <w:rFonts w:ascii="Times New Roman" w:hAnsi="Times New Roman" w:cs="Times New Roman"/>
                <w:sz w:val="20"/>
                <w:szCs w:val="20"/>
              </w:rPr>
              <w:t xml:space="preserve">article 41of </w:t>
            </w:r>
            <w:ins w:id="168" w:author="Autho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ins>
            <w:del w:id="169" w:author="Author">
              <w:r w:rsidR="009F38F4" w:rsidRPr="009F38F4" w:rsidDel="00475662">
                <w:rPr>
                  <w:rFonts w:ascii="Times New Roman" w:eastAsia="Times New Roman" w:hAnsi="Times New Roman" w:cs="Times New Roman"/>
                  <w:sz w:val="20"/>
                  <w:szCs w:val="20"/>
                  <w:lang w:eastAsia="es-ES"/>
                </w:rPr>
                <w:delText>Implementing measures</w:delText>
              </w:r>
            </w:del>
            <w:r w:rsidRPr="009F38F4">
              <w:rPr>
                <w:rFonts w:ascii="Times New Roman" w:hAnsi="Times New Roman" w:cs="Times New Roman"/>
                <w:sz w:val="20"/>
                <w:szCs w:val="20"/>
              </w:rPr>
              <w:t>.</w:t>
            </w:r>
          </w:p>
        </w:tc>
      </w:tr>
      <w:tr w:rsidR="00F16956" w:rsidRPr="009F38F4" w:rsidTr="001B570A">
        <w:trPr>
          <w:trHeight w:val="300"/>
        </w:trPr>
        <w:tc>
          <w:tcPr>
            <w:tcW w:w="1387" w:type="dxa"/>
            <w:vMerge w:val="restart"/>
            <w:hideMark/>
          </w:tcPr>
          <w:p w:rsidR="00B058D9"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70" w:author="Author">
              <w:r w:rsidR="00726BCC">
                <w:rPr>
                  <w:rFonts w:ascii="Times New Roman" w:hAnsi="Times New Roman" w:cs="Times New Roman"/>
                  <w:sz w:val="20"/>
                  <w:szCs w:val="20"/>
                </w:rPr>
                <w:t>8</w:t>
              </w:r>
            </w:ins>
            <w:del w:id="171" w:author="Author">
              <w:r w:rsidRPr="009F38F4" w:rsidDel="00726BCC">
                <w:rPr>
                  <w:rFonts w:ascii="Times New Roman" w:hAnsi="Times New Roman" w:cs="Times New Roman"/>
                  <w:sz w:val="20"/>
                  <w:szCs w:val="20"/>
                </w:rPr>
                <w:delText>7</w:delText>
              </w:r>
            </w:del>
            <w:r w:rsidRPr="009F38F4">
              <w:rPr>
                <w:rFonts w:ascii="Times New Roman" w:hAnsi="Times New Roman" w:cs="Times New Roman"/>
                <w:sz w:val="20"/>
                <w:szCs w:val="20"/>
              </w:rPr>
              <w:t>0</w:t>
            </w:r>
          </w:p>
          <w:p w:rsidR="00D13A61" w:rsidRPr="009F38F4" w:rsidRDefault="00D13A61" w:rsidP="00F824FC">
            <w:pPr>
              <w:rPr>
                <w:rFonts w:ascii="Times New Roman" w:hAnsi="Times New Roman" w:cs="Times New Roman"/>
                <w:sz w:val="20"/>
                <w:szCs w:val="20"/>
              </w:rPr>
            </w:pPr>
            <w:del w:id="172" w:author="Author">
              <w:r w:rsidRPr="009F38F4" w:rsidDel="00F2737F">
                <w:rPr>
                  <w:rFonts w:ascii="Times New Roman" w:hAnsi="Times New Roman" w:cs="Times New Roman"/>
                  <w:sz w:val="20"/>
                  <w:szCs w:val="20"/>
                </w:rPr>
                <w:delText>(</w:delText>
              </w:r>
            </w:del>
            <w:ins w:id="173" w:author="Author">
              <w:del w:id="174" w:author="Author">
                <w:r w:rsidR="00475662" w:rsidDel="00F2737F">
                  <w:rPr>
                    <w:rFonts w:ascii="Times New Roman" w:hAnsi="Times New Roman" w:cs="Times New Roman"/>
                    <w:sz w:val="20"/>
                    <w:szCs w:val="20"/>
                  </w:rPr>
                  <w:delText>X</w:delText>
                </w:r>
              </w:del>
            </w:ins>
            <w:del w:id="175" w:author="Author">
              <w:r w:rsidRPr="009F38F4" w:rsidDel="00F2737F">
                <w:rPr>
                  <w:rFonts w:ascii="Times New Roman" w:hAnsi="Times New Roman" w:cs="Times New Roman"/>
                  <w:sz w:val="20"/>
                  <w:szCs w:val="20"/>
                </w:rPr>
                <w:delText>V1)</w:delText>
              </w:r>
            </w:del>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Identification of material investments held by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w:t>
            </w:r>
            <w:r w:rsidR="00FA606A" w:rsidRPr="009F38F4">
              <w:rPr>
                <w:rFonts w:ascii="Times New Roman" w:hAnsi="Times New Roman" w:cs="Times New Roman"/>
                <w:sz w:val="20"/>
                <w:szCs w:val="20"/>
              </w:rPr>
              <w:t>SPV</w:t>
            </w:r>
          </w:p>
        </w:tc>
        <w:tc>
          <w:tcPr>
            <w:tcW w:w="5731" w:type="dxa"/>
            <w:vMerge w:val="restart"/>
            <w:hideMark/>
          </w:tcPr>
          <w:p w:rsidR="00973C0E"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Identify whether material investments held by the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the SPV exist, ac</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ording to Article </w:t>
            </w:r>
            <w:ins w:id="176" w:author="Author">
              <w:r w:rsidR="00475662">
                <w:rPr>
                  <w:rFonts w:ascii="Times New Roman" w:hAnsi="Times New Roman" w:cs="Times New Roman"/>
                  <w:sz w:val="20"/>
                  <w:szCs w:val="20"/>
                </w:rPr>
                <w:t xml:space="preserve">210 of </w:t>
              </w: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del w:id="177" w:author="Author">
                <w:r w:rsidR="001F7A77" w:rsidRPr="00C20AED" w:rsidDel="00475662">
                  <w:rPr>
                    <w:rFonts w:ascii="Times New Roman" w:hAnsi="Times New Roman" w:cs="Times New Roman"/>
                    <w:sz w:val="20"/>
                    <w:szCs w:val="20"/>
                  </w:rPr>
                  <w:delText xml:space="preserve">185 SCRRM2 of </w:delText>
                </w:r>
                <w:r w:rsidR="001F7A77" w:rsidRPr="00C20AED" w:rsidDel="00475662">
                  <w:rPr>
                    <w:rFonts w:ascii="Times New Roman" w:eastAsia="Times New Roman" w:hAnsi="Times New Roman" w:cs="Times New Roman"/>
                    <w:sz w:val="20"/>
                    <w:szCs w:val="20"/>
                    <w:lang w:eastAsia="es-ES"/>
                  </w:rPr>
                  <w:delText>Implementing measures</w:delText>
                </w:r>
              </w:del>
            </w:ins>
            <w:r w:rsidRPr="009F38F4">
              <w:rPr>
                <w:rFonts w:ascii="Times New Roman" w:hAnsi="Times New Roman" w:cs="Times New Roman"/>
                <w:sz w:val="20"/>
                <w:szCs w:val="20"/>
              </w:rPr>
              <w:t>.</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973C0E" w:rsidRPr="009F38F4">
              <w:rPr>
                <w:rFonts w:ascii="Times New Roman" w:hAnsi="Times New Roman" w:cs="Times New Roman"/>
                <w:sz w:val="20"/>
                <w:szCs w:val="20"/>
              </w:rPr>
              <w:t>Not applicable</w:t>
            </w:r>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FA606A" w:rsidRPr="009F38F4">
              <w:rPr>
                <w:rFonts w:ascii="Times New Roman" w:hAnsi="Times New Roman" w:cs="Times New Roman"/>
                <w:sz w:val="20"/>
                <w:szCs w:val="20"/>
              </w:rPr>
              <w:t xml:space="preserve">Investments </w:t>
            </w:r>
            <w:r w:rsidR="00B058D9" w:rsidRPr="009F38F4">
              <w:rPr>
                <w:rFonts w:ascii="Times New Roman" w:hAnsi="Times New Roman" w:cs="Times New Roman"/>
                <w:sz w:val="20"/>
                <w:szCs w:val="20"/>
              </w:rPr>
              <w:t xml:space="preserve">of SPV controlled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and/or sponsor (where </w:t>
            </w:r>
            <w:r w:rsidR="00823DD3" w:rsidRPr="009F38F4">
              <w:rPr>
                <w:rFonts w:ascii="Times New Roman" w:hAnsi="Times New Roman" w:cs="Times New Roman"/>
                <w:sz w:val="20"/>
                <w:szCs w:val="20"/>
              </w:rPr>
              <w:t xml:space="preserve">it </w:t>
            </w:r>
            <w:r w:rsidR="00B058D9" w:rsidRPr="009F38F4">
              <w:rPr>
                <w:rFonts w:ascii="Times New Roman" w:hAnsi="Times New Roman" w:cs="Times New Roman"/>
                <w:sz w:val="20"/>
                <w:szCs w:val="20"/>
              </w:rPr>
              <w:t xml:space="preserve">differs from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FA606A" w:rsidRPr="009F38F4">
              <w:rPr>
                <w:rFonts w:ascii="Times New Roman" w:hAnsi="Times New Roman" w:cs="Times New Roman"/>
                <w:sz w:val="20"/>
                <w:szCs w:val="20"/>
              </w:rPr>
              <w:t xml:space="preserve">Investments of SPV held by </w:t>
            </w:r>
            <w:proofErr w:type="spellStart"/>
            <w:r w:rsidR="007713B7" w:rsidRPr="009F38F4">
              <w:rPr>
                <w:rFonts w:ascii="Times New Roman" w:hAnsi="Times New Roman" w:cs="Times New Roman"/>
                <w:sz w:val="20"/>
                <w:szCs w:val="20"/>
              </w:rPr>
              <w:t>c</w:t>
            </w:r>
            <w:r w:rsidR="00B058D9" w:rsidRPr="009F38F4">
              <w:rPr>
                <w:rFonts w:ascii="Times New Roman" w:hAnsi="Times New Roman" w:cs="Times New Roman"/>
                <w:sz w:val="20"/>
                <w:szCs w:val="20"/>
              </w:rPr>
              <w:t>edant</w:t>
            </w:r>
            <w:proofErr w:type="spellEnd"/>
            <w:r w:rsidR="00B058D9" w:rsidRPr="009F38F4">
              <w:rPr>
                <w:rFonts w:ascii="Times New Roman" w:hAnsi="Times New Roman" w:cs="Times New Roman"/>
                <w:sz w:val="20"/>
                <w:szCs w:val="20"/>
              </w:rPr>
              <w:t xml:space="preserve">  </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equity, notes or other subordinated debt of the SPV</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 xml:space="preserve">; </w:t>
            </w:r>
          </w:p>
          <w:p w:rsidR="00FA606A"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4 -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sells reinsurance or other risk m</w:t>
            </w:r>
            <w:r w:rsidR="007713B7" w:rsidRPr="009F38F4">
              <w:rPr>
                <w:rFonts w:ascii="Times New Roman" w:hAnsi="Times New Roman" w:cs="Times New Roman"/>
                <w:sz w:val="20"/>
                <w:szCs w:val="20"/>
              </w:rPr>
              <w:t>itigation protection to the SPV;</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5 -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has provided guarantee or other credit enhancement  to SPV 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holders;</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6 - </w:t>
            </w:r>
            <w:r w:rsidR="00B058D9" w:rsidRPr="009F38F4">
              <w:rPr>
                <w:rFonts w:ascii="Times New Roman" w:hAnsi="Times New Roman" w:cs="Times New Roman"/>
                <w:sz w:val="20"/>
                <w:szCs w:val="20"/>
              </w:rPr>
              <w:t>Suffic</w:t>
            </w:r>
            <w:r w:rsidR="00FD5C29" w:rsidRPr="009F38F4">
              <w:rPr>
                <w:rFonts w:ascii="Times New Roman" w:hAnsi="Times New Roman" w:cs="Times New Roman"/>
                <w:sz w:val="20"/>
                <w:szCs w:val="20"/>
              </w:rPr>
              <w:t>i</w:t>
            </w:r>
            <w:r w:rsidR="00B058D9" w:rsidRPr="009F38F4">
              <w:rPr>
                <w:rFonts w:ascii="Times New Roman" w:hAnsi="Times New Roman" w:cs="Times New Roman"/>
                <w:sz w:val="20"/>
                <w:szCs w:val="20"/>
              </w:rPr>
              <w:t xml:space="preserve">ent basis risk retained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w:t>
            </w:r>
          </w:p>
          <w:p w:rsidR="00B058D9"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9 - </w:t>
            </w:r>
            <w:r w:rsidR="00B058D9" w:rsidRPr="009F38F4">
              <w:rPr>
                <w:rFonts w:ascii="Times New Roman" w:hAnsi="Times New Roman" w:cs="Times New Roman"/>
                <w:sz w:val="20"/>
                <w:szCs w:val="20"/>
              </w:rPr>
              <w:t>Other.</w:t>
            </w:r>
          </w:p>
          <w:p w:rsidR="00430A3E" w:rsidRPr="009F38F4" w:rsidRDefault="00430A3E">
            <w:pPr>
              <w:rPr>
                <w:rFonts w:ascii="Times New Roman" w:hAnsi="Times New Roman" w:cs="Times New Roman"/>
                <w:sz w:val="20"/>
                <w:szCs w:val="20"/>
              </w:rPr>
            </w:pPr>
          </w:p>
          <w:p w:rsidR="00430A3E" w:rsidRPr="009F38F4" w:rsidRDefault="00430A3E">
            <w:pPr>
              <w:rPr>
                <w:rFonts w:ascii="Times New Roman" w:hAnsi="Times New Roman" w:cs="Times New Roman"/>
                <w:sz w:val="20"/>
                <w:szCs w:val="20"/>
              </w:rPr>
            </w:pPr>
            <w:r w:rsidRPr="009F38F4">
              <w:rPr>
                <w:rFonts w:ascii="Times New Roman" w:hAnsi="Times New Roman" w:cs="Times New Roman"/>
                <w:sz w:val="20"/>
                <w:szCs w:val="20"/>
              </w:rPr>
              <w:t xml:space="preserve">If this is reported then cells </w:t>
            </w:r>
            <w:r w:rsidR="000D3F9F" w:rsidRPr="009F38F4">
              <w:rPr>
                <w:rFonts w:ascii="Times New Roman" w:hAnsi="Times New Roman" w:cs="Times New Roman"/>
                <w:sz w:val="20"/>
                <w:szCs w:val="20"/>
              </w:rPr>
              <w:t>C0030</w:t>
            </w:r>
            <w:r w:rsidRPr="009F38F4">
              <w:rPr>
                <w:rFonts w:ascii="Times New Roman" w:hAnsi="Times New Roman" w:cs="Times New Roman"/>
                <w:sz w:val="20"/>
                <w:szCs w:val="20"/>
              </w:rPr>
              <w:t xml:space="preserve"> and </w:t>
            </w:r>
            <w:r w:rsidR="000D3F9F" w:rsidRPr="009F38F4">
              <w:rPr>
                <w:rFonts w:ascii="Times New Roman" w:hAnsi="Times New Roman" w:cs="Times New Roman"/>
                <w:sz w:val="20"/>
                <w:szCs w:val="20"/>
              </w:rPr>
              <w:t>C0040</w:t>
            </w:r>
            <w:r w:rsidRPr="009F38F4">
              <w:rPr>
                <w:rFonts w:ascii="Times New Roman" w:hAnsi="Times New Roman" w:cs="Times New Roman"/>
                <w:sz w:val="20"/>
                <w:szCs w:val="20"/>
              </w:rPr>
              <w:t xml:space="preserve"> needs to identify the instrument</w:t>
            </w:r>
            <w:r w:rsidR="00461A1A" w:rsidRPr="009F38F4">
              <w:rPr>
                <w:rFonts w:ascii="Times New Roman" w:hAnsi="Times New Roman" w:cs="Times New Roman"/>
                <w:sz w:val="20"/>
                <w:szCs w:val="20"/>
              </w:rPr>
              <w:t>.</w:t>
            </w:r>
          </w:p>
          <w:p w:rsidR="00430A3E" w:rsidRPr="009F38F4" w:rsidRDefault="00430A3E">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1978"/>
        </w:trPr>
        <w:tc>
          <w:tcPr>
            <w:tcW w:w="1387" w:type="dxa"/>
            <w:hideMark/>
          </w:tcPr>
          <w:p w:rsidR="00461A1A"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C01</w:t>
            </w:r>
            <w:ins w:id="178" w:author="Author">
              <w:r w:rsidR="00726BCC">
                <w:rPr>
                  <w:rFonts w:ascii="Times New Roman" w:hAnsi="Times New Roman" w:cs="Times New Roman"/>
                  <w:sz w:val="20"/>
                  <w:szCs w:val="20"/>
                </w:rPr>
                <w:t>9</w:t>
              </w:r>
            </w:ins>
            <w:del w:id="179" w:author="Author">
              <w:r w:rsidRPr="009F38F4" w:rsidDel="00726BCC">
                <w:rPr>
                  <w:rFonts w:ascii="Times New Roman" w:hAnsi="Times New Roman" w:cs="Times New Roman"/>
                  <w:sz w:val="20"/>
                  <w:szCs w:val="20"/>
                </w:rPr>
                <w:delText>8</w:delText>
              </w:r>
            </w:del>
            <w:r w:rsidRPr="009F38F4">
              <w:rPr>
                <w:rFonts w:ascii="Times New Roman" w:hAnsi="Times New Roman" w:cs="Times New Roman"/>
                <w:sz w:val="20"/>
                <w:szCs w:val="20"/>
              </w:rPr>
              <w:t>0</w:t>
            </w:r>
          </w:p>
          <w:p w:rsidR="00823DD3" w:rsidRPr="009F38F4" w:rsidRDefault="00461A1A" w:rsidP="00F824FC">
            <w:pPr>
              <w:rPr>
                <w:rFonts w:ascii="Times New Roman" w:hAnsi="Times New Roman" w:cs="Times New Roman"/>
                <w:sz w:val="20"/>
                <w:szCs w:val="20"/>
              </w:rPr>
            </w:pPr>
            <w:del w:id="180" w:author="Author">
              <w:r w:rsidRPr="009F38F4" w:rsidDel="00F2737F">
                <w:rPr>
                  <w:rFonts w:ascii="Times New Roman" w:hAnsi="Times New Roman" w:cs="Times New Roman"/>
                  <w:sz w:val="20"/>
                  <w:szCs w:val="20"/>
                </w:rPr>
                <w:delText>(</w:delText>
              </w:r>
            </w:del>
            <w:ins w:id="181" w:author="Author">
              <w:del w:id="182" w:author="Author">
                <w:r w:rsidR="00475662" w:rsidDel="00F2737F">
                  <w:rPr>
                    <w:rFonts w:ascii="Times New Roman" w:hAnsi="Times New Roman" w:cs="Times New Roman"/>
                    <w:sz w:val="20"/>
                    <w:szCs w:val="20"/>
                  </w:rPr>
                  <w:delText>Z</w:delText>
                </w:r>
              </w:del>
            </w:ins>
            <w:del w:id="183" w:author="Author">
              <w:r w:rsidRPr="009F38F4" w:rsidDel="00F2737F">
                <w:rPr>
                  <w:rFonts w:ascii="Times New Roman" w:hAnsi="Times New Roman" w:cs="Times New Roman"/>
                  <w:sz w:val="20"/>
                  <w:szCs w:val="20"/>
                </w:rPr>
                <w:delText>X1)</w:delText>
              </w:r>
            </w:del>
          </w:p>
        </w:tc>
        <w:tc>
          <w:tcPr>
            <w:tcW w:w="2124"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there are 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 considering </w:t>
            </w:r>
            <w:proofErr w:type="gramStart"/>
            <w:r w:rsidRPr="009F38F4">
              <w:rPr>
                <w:rFonts w:ascii="Times New Roman" w:hAnsi="Times New Roman" w:cs="Times New Roman"/>
                <w:sz w:val="20"/>
                <w:szCs w:val="20"/>
              </w:rPr>
              <w:t>the  provisions</w:t>
            </w:r>
            <w:proofErr w:type="gramEnd"/>
            <w:r w:rsidRPr="009F38F4">
              <w:rPr>
                <w:rFonts w:ascii="Times New Roman" w:hAnsi="Times New Roman" w:cs="Times New Roman"/>
                <w:sz w:val="20"/>
                <w:szCs w:val="20"/>
              </w:rPr>
              <w:t xml:space="preserve"> of articles </w:t>
            </w:r>
            <w:ins w:id="184" w:author="Author">
              <w:del w:id="185" w:author="Author">
                <w:r w:rsidR="001F7A77" w:rsidRPr="00C20AED" w:rsidDel="00475662">
                  <w:rPr>
                    <w:rFonts w:ascii="Times New Roman" w:hAnsi="Times New Roman" w:cs="Times New Roman"/>
                    <w:sz w:val="20"/>
                    <w:szCs w:val="20"/>
                  </w:rPr>
                  <w:delText xml:space="preserve"> </w:delText>
                </w:r>
              </w:del>
              <w:r w:rsidR="00475662">
                <w:rPr>
                  <w:rFonts w:ascii="Times New Roman" w:hAnsi="Times New Roman" w:cs="Times New Roman"/>
                  <w:sz w:val="20"/>
                  <w:szCs w:val="20"/>
                </w:rPr>
                <w:t xml:space="preserve">214(2) and 326 of </w:t>
              </w: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del w:id="186" w:author="Author">
                <w:r w:rsidR="001F7A77" w:rsidRPr="00C20AED" w:rsidDel="00475662">
                  <w:rPr>
                    <w:rFonts w:ascii="Times New Roman" w:hAnsi="Times New Roman" w:cs="Times New Roman"/>
                    <w:sz w:val="20"/>
                    <w:szCs w:val="20"/>
                  </w:rPr>
                  <w:delText>319 SPV11(2c) and 190 SCRRM7</w:delText>
                </w:r>
                <w:r w:rsidR="001F7A77" w:rsidDel="00475662">
                  <w:rPr>
                    <w:rFonts w:ascii="Times New Roman" w:hAnsi="Times New Roman" w:cs="Times New Roman"/>
                    <w:sz w:val="20"/>
                    <w:szCs w:val="20"/>
                  </w:rPr>
                  <w:delText xml:space="preserve"> of </w:delText>
                </w:r>
                <w:r w:rsidR="001F7A77" w:rsidRPr="00C20AED" w:rsidDel="00475662">
                  <w:rPr>
                    <w:rFonts w:ascii="Times New Roman" w:eastAsia="Times New Roman" w:hAnsi="Times New Roman" w:cs="Times New Roman"/>
                    <w:sz w:val="20"/>
                    <w:szCs w:val="20"/>
                    <w:lang w:eastAsia="es-ES"/>
                  </w:rPr>
                  <w:delText>Implementing measures</w:delText>
                </w:r>
              </w:del>
            </w:ins>
            <w:r w:rsidRPr="009F38F4">
              <w:rPr>
                <w:rFonts w:ascii="Times New Roman" w:hAnsi="Times New Roman" w:cs="Times New Roman"/>
                <w:sz w:val="20"/>
                <w:szCs w:val="20"/>
              </w:rPr>
              <w:t>. One of the options in the following closed list shall be used:</w:t>
            </w:r>
          </w:p>
          <w:p w:rsidR="00461A1A" w:rsidRPr="009F38F4" w:rsidRDefault="00461A1A" w:rsidP="00B058D9">
            <w:pPr>
              <w:rPr>
                <w:rFonts w:ascii="Times New Roman" w:hAnsi="Times New Roman" w:cs="Times New Roman"/>
                <w:sz w:val="20"/>
                <w:szCs w:val="20"/>
              </w:rPr>
            </w:pPr>
            <w:r w:rsidRPr="009F38F4">
              <w:rPr>
                <w:rFonts w:ascii="Times New Roman" w:hAnsi="Times New Roman" w:cs="Times New Roman"/>
                <w:sz w:val="20"/>
                <w:szCs w:val="20"/>
              </w:rPr>
              <w:t xml:space="preserve">1 –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r w:rsidRPr="009F38F4" w:rsidDel="00461A1A">
              <w:rPr>
                <w:rFonts w:ascii="Times New Roman" w:hAnsi="Times New Roman" w:cs="Times New Roman"/>
                <w:sz w:val="20"/>
                <w:szCs w:val="20"/>
              </w:rPr>
              <w:t xml:space="preserve"> </w:t>
            </w:r>
          </w:p>
          <w:p w:rsidR="00823DD3" w:rsidRPr="009F38F4" w:rsidRDefault="00461A1A">
            <w:pPr>
              <w:rPr>
                <w:rFonts w:ascii="Times New Roman" w:hAnsi="Times New Roman" w:cs="Times New Roman"/>
                <w:sz w:val="20"/>
                <w:szCs w:val="20"/>
              </w:rPr>
            </w:pPr>
            <w:r w:rsidRPr="009F38F4">
              <w:rPr>
                <w:rFonts w:ascii="Times New Roman" w:hAnsi="Times New Roman" w:cs="Times New Roman"/>
                <w:sz w:val="20"/>
                <w:szCs w:val="20"/>
              </w:rPr>
              <w:t xml:space="preserve">2 – Not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r>
      <w:tr w:rsidR="00475662" w:rsidRPr="00461A1A" w:rsidTr="00F45797">
        <w:trPr>
          <w:trHeight w:val="416"/>
          <w:ins w:id="187" w:author="Author"/>
        </w:trPr>
        <w:tc>
          <w:tcPr>
            <w:tcW w:w="9242" w:type="dxa"/>
            <w:gridSpan w:val="3"/>
          </w:tcPr>
          <w:p w:rsidR="00475662" w:rsidRPr="00F45797" w:rsidRDefault="00475662" w:rsidP="00F45797">
            <w:pPr>
              <w:rPr>
                <w:ins w:id="188" w:author="Author"/>
                <w:rFonts w:ascii="Times New Roman" w:hAnsi="Times New Roman" w:cs="Times New Roman"/>
                <w:b/>
                <w:sz w:val="20"/>
                <w:szCs w:val="20"/>
              </w:rPr>
            </w:pPr>
            <w:ins w:id="189" w:author="Author">
              <w:r w:rsidRPr="00F45797">
                <w:rPr>
                  <w:rFonts w:ascii="Times New Roman" w:hAnsi="Times New Roman" w:cs="Times New Roman"/>
                  <w:b/>
                  <w:sz w:val="20"/>
                  <w:szCs w:val="20"/>
                </w:rPr>
                <w:t>Information on SPV</w:t>
              </w:r>
            </w:ins>
          </w:p>
        </w:tc>
      </w:tr>
      <w:tr w:rsidR="00F16956" w:rsidRPr="009F38F4" w:rsidTr="001B570A">
        <w:trPr>
          <w:trHeight w:val="630"/>
        </w:trPr>
        <w:tc>
          <w:tcPr>
            <w:tcW w:w="1387"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C0</w:t>
            </w:r>
            <w:ins w:id="190" w:author="Author">
              <w:r w:rsidR="00726BCC">
                <w:rPr>
                  <w:rFonts w:ascii="Times New Roman" w:hAnsi="Times New Roman" w:cs="Times New Roman"/>
                  <w:sz w:val="20"/>
                  <w:szCs w:val="20"/>
                </w:rPr>
                <w:t>20</w:t>
              </w:r>
            </w:ins>
            <w:del w:id="191" w:author="Author">
              <w:r w:rsidR="00F824FC" w:rsidRPr="009F38F4" w:rsidDel="00726BCC">
                <w:rPr>
                  <w:rFonts w:ascii="Times New Roman" w:hAnsi="Times New Roman" w:cs="Times New Roman"/>
                  <w:sz w:val="20"/>
                  <w:szCs w:val="20"/>
                </w:rPr>
                <w:delText>19</w:delText>
              </w:r>
            </w:del>
            <w:r w:rsidR="00F824FC" w:rsidRPr="009F38F4">
              <w:rPr>
                <w:rFonts w:ascii="Times New Roman" w:hAnsi="Times New Roman" w:cs="Times New Roman"/>
                <w:sz w:val="20"/>
                <w:szCs w:val="20"/>
              </w:rPr>
              <w:t>0</w:t>
            </w:r>
          </w:p>
          <w:p w:rsidR="00461A1A" w:rsidRPr="009F38F4" w:rsidRDefault="00461A1A" w:rsidP="00962D48">
            <w:pPr>
              <w:rPr>
                <w:rFonts w:ascii="Times New Roman" w:hAnsi="Times New Roman" w:cs="Times New Roman"/>
                <w:sz w:val="20"/>
                <w:szCs w:val="20"/>
              </w:rPr>
            </w:pPr>
            <w:del w:id="192" w:author="Author">
              <w:r w:rsidRPr="009F38F4" w:rsidDel="00F2737F">
                <w:rPr>
                  <w:rFonts w:ascii="Times New Roman" w:hAnsi="Times New Roman" w:cs="Times New Roman"/>
                  <w:sz w:val="20"/>
                  <w:szCs w:val="20"/>
                </w:rPr>
                <w:delText>(A0)</w:delText>
              </w:r>
            </w:del>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Internal code of SPV</w:t>
            </w:r>
          </w:p>
        </w:tc>
        <w:tc>
          <w:tcPr>
            <w:tcW w:w="5731" w:type="dxa"/>
            <w:hideMark/>
          </w:tcPr>
          <w:p w:rsidR="000D3F9F" w:rsidRPr="009F38F4" w:rsidRDefault="002C7768" w:rsidP="000D3F9F">
            <w:pPr>
              <w:rPr>
                <w:rFonts w:ascii="Times New Roman" w:eastAsia="Times New Roman" w:hAnsi="Times New Roman" w:cs="Times New Roman"/>
                <w:sz w:val="20"/>
                <w:szCs w:val="20"/>
                <w:lang w:eastAsia="en-GB"/>
              </w:rPr>
            </w:pPr>
            <w:r w:rsidRPr="009F38F4">
              <w:rPr>
                <w:rFonts w:ascii="Times New Roman" w:hAnsi="Times New Roman" w:cs="Times New Roman"/>
                <w:sz w:val="20"/>
                <w:szCs w:val="20"/>
              </w:rPr>
              <w:t>Internal code attributed to the SPV by the undertaking</w:t>
            </w:r>
            <w:r w:rsidR="000D3F9F" w:rsidRPr="009F38F4">
              <w:rPr>
                <w:rFonts w:ascii="Times New Roman" w:hAnsi="Times New Roman" w:cs="Times New Roman"/>
                <w:sz w:val="20"/>
                <w:szCs w:val="20"/>
              </w:rPr>
              <w:t xml:space="preserve"> </w:t>
            </w:r>
            <w:r w:rsidR="00CE74A3" w:rsidRPr="009F38F4">
              <w:rPr>
                <w:rFonts w:ascii="Times New Roman" w:hAnsi="Times New Roman" w:cs="Times New Roman"/>
                <w:sz w:val="20"/>
                <w:szCs w:val="20"/>
              </w:rPr>
              <w:t xml:space="preserve">within the group </w:t>
            </w:r>
            <w:r w:rsidR="000D3F9F" w:rsidRPr="009F38F4">
              <w:rPr>
                <w:rFonts w:ascii="Times New Roman" w:hAnsi="Times New Roman" w:cs="Times New Roman"/>
                <w:sz w:val="20"/>
                <w:szCs w:val="20"/>
              </w:rPr>
              <w:t>by this order of priority</w:t>
            </w:r>
            <w:del w:id="193" w:author="Author">
              <w:r w:rsidR="000D3F9F" w:rsidRPr="009F38F4" w:rsidDel="009F7FE3">
                <w:rPr>
                  <w:rFonts w:ascii="Times New Roman" w:hAnsi="Times New Roman" w:cs="Times New Roman"/>
                  <w:sz w:val="20"/>
                  <w:szCs w:val="20"/>
                </w:rPr>
                <w:delText xml:space="preserve"> if existent</w:delText>
              </w:r>
            </w:del>
            <w:r w:rsidR="000D3F9F" w:rsidRPr="009F38F4">
              <w:rPr>
                <w:rFonts w:ascii="Times New Roman" w:eastAsia="Times New Roman" w:hAnsi="Times New Roman" w:cs="Times New Roman"/>
                <w:sz w:val="20"/>
                <w:szCs w:val="20"/>
                <w:lang w:eastAsia="en-GB"/>
              </w:rPr>
              <w:t xml:space="preserve">: </w:t>
            </w:r>
            <w:r w:rsidR="000D3F9F" w:rsidRPr="009F38F4">
              <w:rPr>
                <w:rFonts w:ascii="Times New Roman" w:eastAsia="Times New Roman" w:hAnsi="Times New Roman" w:cs="Times New Roman"/>
                <w:sz w:val="20"/>
                <w:szCs w:val="20"/>
                <w:lang w:eastAsia="en-GB"/>
              </w:rPr>
              <w:br/>
              <w:t xml:space="preserve">- Legal Entity Identifier (LEI); </w:t>
            </w:r>
            <w:r w:rsidR="000D3F9F" w:rsidRPr="009F38F4">
              <w:rPr>
                <w:rFonts w:ascii="Times New Roman" w:eastAsia="Times New Roman" w:hAnsi="Times New Roman" w:cs="Times New Roman"/>
                <w:sz w:val="20"/>
                <w:szCs w:val="20"/>
                <w:lang w:eastAsia="en-GB"/>
              </w:rPr>
              <w:br/>
              <w:t>- Specific code</w:t>
            </w:r>
            <w:r w:rsidR="000D3F9F"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br/>
              <w:t xml:space="preserve">Specific code: </w:t>
            </w:r>
            <w:r w:rsidR="000D3F9F" w:rsidRPr="009F38F4">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2C7768" w:rsidRDefault="000D3F9F" w:rsidP="000D3F9F">
            <w:pPr>
              <w:rPr>
                <w:ins w:id="194" w:author="Author"/>
                <w:rFonts w:ascii="Times New Roman" w:eastAsia="Times New Roman" w:hAnsi="Times New Roman" w:cs="Times New Roman"/>
                <w:sz w:val="20"/>
                <w:szCs w:val="20"/>
                <w:lang w:eastAsia="en-GB"/>
              </w:rPr>
            </w:pPr>
            <w:r w:rsidRPr="009F38F4">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9F38F4">
              <w:rPr>
                <w:rFonts w:ascii="Times New Roman" w:eastAsia="Times New Roman" w:hAnsi="Times New Roman" w:cs="Times New Roman"/>
                <w:sz w:val="20"/>
                <w:szCs w:val="20"/>
                <w:lang w:eastAsia="en-GB"/>
              </w:rPr>
              <w:br/>
              <w:t xml:space="preserve"> identification code of the parent undertaking + </w:t>
            </w:r>
            <w:r w:rsidRPr="009F38F4">
              <w:rPr>
                <w:rFonts w:ascii="Times New Roman" w:eastAsia="Times New Roman" w:hAnsi="Times New Roman" w:cs="Times New Roman"/>
                <w:sz w:val="20"/>
                <w:szCs w:val="20"/>
                <w:lang w:eastAsia="en-GB"/>
              </w:rPr>
              <w:br/>
              <w:t xml:space="preserve"> ISO 3166-1 alpha-2 code of the country of the undertaking + </w:t>
            </w:r>
            <w:r w:rsidRPr="009F38F4">
              <w:rPr>
                <w:rFonts w:ascii="Times New Roman" w:eastAsia="Times New Roman" w:hAnsi="Times New Roman" w:cs="Times New Roman"/>
                <w:sz w:val="20"/>
                <w:szCs w:val="20"/>
                <w:lang w:eastAsia="en-GB"/>
              </w:rPr>
              <w:br/>
              <w:t xml:space="preserve"> 5 digits</w:t>
            </w:r>
          </w:p>
          <w:p w:rsidR="001F7A77" w:rsidRDefault="001F7A77" w:rsidP="000D3F9F">
            <w:pPr>
              <w:rPr>
                <w:ins w:id="195" w:author="Author"/>
                <w:rFonts w:ascii="Times New Roman" w:eastAsia="Times New Roman" w:hAnsi="Times New Roman" w:cs="Times New Roman"/>
                <w:sz w:val="20"/>
                <w:szCs w:val="20"/>
                <w:lang w:eastAsia="en-GB"/>
              </w:rPr>
            </w:pPr>
          </w:p>
          <w:p w:rsidR="001F7A77" w:rsidRPr="009F38F4" w:rsidRDefault="001F7A77" w:rsidP="000D3F9F">
            <w:pPr>
              <w:rPr>
                <w:rFonts w:ascii="Times New Roman" w:hAnsi="Times New Roman" w:cs="Times New Roman"/>
                <w:sz w:val="20"/>
                <w:szCs w:val="20"/>
              </w:rPr>
            </w:pPr>
            <w:ins w:id="196" w:author="Author">
              <w:r w:rsidRPr="00C20AED">
                <w:rPr>
                  <w:rFonts w:ascii="Times New Roman" w:hAnsi="Times New Roman" w:cs="Times New Roman"/>
                  <w:sz w:val="20"/>
                  <w:szCs w:val="20"/>
                </w:rPr>
                <w:t>This code shall be unique to each SPV and remain constant over subsequent reports.</w:t>
              </w:r>
            </w:ins>
          </w:p>
        </w:tc>
      </w:tr>
      <w:tr w:rsidR="00F16956" w:rsidRPr="009F38F4" w:rsidTr="001B570A">
        <w:trPr>
          <w:trHeight w:val="615"/>
        </w:trPr>
        <w:tc>
          <w:tcPr>
            <w:tcW w:w="1387" w:type="dxa"/>
          </w:tcPr>
          <w:p w:rsidR="00F824FC"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C02</w:t>
            </w:r>
            <w:ins w:id="197" w:author="Author">
              <w:r w:rsidR="00726BCC">
                <w:rPr>
                  <w:rFonts w:ascii="Times New Roman" w:hAnsi="Times New Roman" w:cs="Times New Roman"/>
                  <w:sz w:val="20"/>
                  <w:szCs w:val="20"/>
                </w:rPr>
                <w:t>1</w:t>
              </w:r>
            </w:ins>
            <w:del w:id="198" w:author="Author">
              <w:r w:rsidRPr="009F38F4" w:rsidDel="00726BCC">
                <w:rPr>
                  <w:rFonts w:ascii="Times New Roman" w:hAnsi="Times New Roman" w:cs="Times New Roman"/>
                  <w:sz w:val="20"/>
                  <w:szCs w:val="20"/>
                </w:rPr>
                <w:delText>0</w:delText>
              </w:r>
            </w:del>
            <w:r w:rsidRPr="009F38F4">
              <w:rPr>
                <w:rFonts w:ascii="Times New Roman" w:hAnsi="Times New Roman" w:cs="Times New Roman"/>
                <w:sz w:val="20"/>
                <w:szCs w:val="20"/>
              </w:rPr>
              <w:t>0</w:t>
            </w:r>
          </w:p>
        </w:tc>
        <w:tc>
          <w:tcPr>
            <w:tcW w:w="2124" w:type="dxa"/>
          </w:tcPr>
          <w:p w:rsidR="00F824FC" w:rsidRPr="009F38F4" w:rsidRDefault="00F824FC" w:rsidP="00962D48">
            <w:pPr>
              <w:rPr>
                <w:rFonts w:ascii="Times New Roman" w:hAnsi="Times New Roman" w:cs="Times New Roman"/>
                <w:sz w:val="20"/>
                <w:szCs w:val="20"/>
              </w:rPr>
            </w:pPr>
            <w:r w:rsidRPr="009F38F4">
              <w:rPr>
                <w:rFonts w:ascii="Times New Roman" w:hAnsi="Times New Roman" w:cs="Times New Roman"/>
                <w:sz w:val="20"/>
                <w:szCs w:val="20"/>
              </w:rPr>
              <w:t>Type of code</w:t>
            </w:r>
            <w:r w:rsidR="00492D25" w:rsidRPr="009F38F4">
              <w:rPr>
                <w:rFonts w:ascii="Times New Roman" w:hAnsi="Times New Roman" w:cs="Times New Roman"/>
                <w:sz w:val="20"/>
                <w:szCs w:val="20"/>
              </w:rPr>
              <w:t xml:space="preserve"> SPV</w:t>
            </w:r>
          </w:p>
        </w:tc>
        <w:tc>
          <w:tcPr>
            <w:tcW w:w="5731" w:type="dxa"/>
          </w:tcPr>
          <w:p w:rsidR="001B570A" w:rsidRPr="009F38F4" w:rsidRDefault="00492D25" w:rsidP="001B570A">
            <w:pPr>
              <w:ind w:right="175"/>
              <w:rPr>
                <w:rFonts w:ascii="Times New Roman" w:eastAsia="Times New Roman" w:hAnsi="Times New Roman" w:cs="Times New Roman"/>
                <w:sz w:val="20"/>
                <w:szCs w:val="20"/>
                <w:lang w:eastAsia="en-GB"/>
              </w:rPr>
            </w:pPr>
            <w:r w:rsidRPr="009F38F4">
              <w:rPr>
                <w:rFonts w:ascii="Times New Roman" w:hAnsi="Times New Roman" w:cs="Times New Roman"/>
                <w:sz w:val="20"/>
                <w:szCs w:val="20"/>
              </w:rPr>
              <w:t>Identification of the code used in item</w:t>
            </w:r>
            <w:r w:rsidR="00FF4036" w:rsidRPr="009F38F4">
              <w:rPr>
                <w:rFonts w:ascii="Times New Roman" w:hAnsi="Times New Roman" w:cs="Times New Roman"/>
                <w:sz w:val="20"/>
                <w:szCs w:val="20"/>
              </w:rPr>
              <w:t xml:space="preserve"> “internal code of SPV”</w:t>
            </w:r>
            <w:r w:rsidR="001B570A" w:rsidRPr="009F38F4">
              <w:rPr>
                <w:rFonts w:ascii="Times New Roman" w:hAnsi="Times New Roman" w:cs="Times New Roman"/>
                <w:sz w:val="20"/>
                <w:szCs w:val="20"/>
              </w:rPr>
              <w:t>. One of the options in the following closed list shall be used</w:t>
            </w:r>
            <w:bookmarkStart w:id="199" w:name="_GoBack"/>
            <w:bookmarkEnd w:id="199"/>
            <w:r w:rsidR="001B570A" w:rsidRPr="009F38F4">
              <w:rPr>
                <w:rFonts w:ascii="Times New Roman" w:hAnsi="Times New Roman" w:cs="Times New Roman"/>
                <w:sz w:val="20"/>
                <w:szCs w:val="20"/>
              </w:rPr>
              <w:t>:</w:t>
            </w:r>
            <w:r w:rsidR="001B570A" w:rsidRPr="009F38F4">
              <w:rPr>
                <w:rFonts w:ascii="Times New Roman" w:hAnsi="Times New Roman" w:cs="Times New Roman"/>
                <w:sz w:val="20"/>
                <w:szCs w:val="20"/>
              </w:rPr>
              <w:br/>
            </w:r>
            <w:r w:rsidR="001B570A" w:rsidRPr="009F38F4">
              <w:rPr>
                <w:rFonts w:ascii="Times New Roman" w:eastAsia="Times New Roman" w:hAnsi="Times New Roman" w:cs="Times New Roman"/>
                <w:sz w:val="20"/>
                <w:szCs w:val="20"/>
                <w:lang w:eastAsia="en-GB"/>
              </w:rPr>
              <w:t xml:space="preserve">1 - LEI </w:t>
            </w:r>
            <w:r w:rsidR="001B570A"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t>2</w:t>
            </w:r>
            <w:r w:rsidR="001B570A" w:rsidRPr="009F38F4">
              <w:rPr>
                <w:rFonts w:ascii="Times New Roman" w:eastAsia="Times New Roman" w:hAnsi="Times New Roman" w:cs="Times New Roman"/>
                <w:sz w:val="20"/>
                <w:szCs w:val="20"/>
                <w:lang w:eastAsia="en-GB"/>
              </w:rPr>
              <w:t xml:space="preserve"> - Specific code</w:t>
            </w:r>
          </w:p>
          <w:p w:rsidR="00FF4036" w:rsidRPr="009F38F4" w:rsidRDefault="00FF4036" w:rsidP="00F16956">
            <w:pPr>
              <w:pStyle w:val="ListParagraph"/>
              <w:ind w:left="360"/>
              <w:rPr>
                <w:rFonts w:ascii="Times New Roman" w:hAnsi="Times New Roman" w:cs="Times New Roman"/>
                <w:sz w:val="20"/>
                <w:szCs w:val="20"/>
              </w:rPr>
            </w:pPr>
          </w:p>
        </w:tc>
      </w:tr>
      <w:tr w:rsidR="00F16956" w:rsidRPr="009F38F4" w:rsidTr="001B570A">
        <w:trPr>
          <w:trHeight w:val="615"/>
        </w:trPr>
        <w:tc>
          <w:tcPr>
            <w:tcW w:w="1387" w:type="dxa"/>
            <w:hideMark/>
          </w:tcPr>
          <w:p w:rsidR="002C7768" w:rsidRPr="009F38F4" w:rsidRDefault="002C7768" w:rsidP="00F824FC">
            <w:pPr>
              <w:rPr>
                <w:rFonts w:ascii="Times New Roman" w:hAnsi="Times New Roman" w:cs="Times New Roman"/>
                <w:sz w:val="20"/>
                <w:szCs w:val="20"/>
              </w:rPr>
            </w:pPr>
            <w:r w:rsidRPr="009F38F4">
              <w:rPr>
                <w:rFonts w:ascii="Times New Roman" w:hAnsi="Times New Roman" w:cs="Times New Roman"/>
                <w:sz w:val="20"/>
                <w:szCs w:val="20"/>
              </w:rPr>
              <w:t>C0</w:t>
            </w:r>
            <w:r w:rsidR="00F824FC" w:rsidRPr="009F38F4">
              <w:rPr>
                <w:rFonts w:ascii="Times New Roman" w:hAnsi="Times New Roman" w:cs="Times New Roman"/>
                <w:sz w:val="20"/>
                <w:szCs w:val="20"/>
              </w:rPr>
              <w:t>2</w:t>
            </w:r>
            <w:ins w:id="200" w:author="Author">
              <w:r w:rsidR="00726BCC">
                <w:rPr>
                  <w:rFonts w:ascii="Times New Roman" w:hAnsi="Times New Roman" w:cs="Times New Roman"/>
                  <w:sz w:val="20"/>
                  <w:szCs w:val="20"/>
                </w:rPr>
                <w:t>2</w:t>
              </w:r>
            </w:ins>
            <w:del w:id="201" w:author="Author">
              <w:r w:rsidR="00F824FC" w:rsidRPr="009F38F4" w:rsidDel="00726BCC">
                <w:rPr>
                  <w:rFonts w:ascii="Times New Roman" w:hAnsi="Times New Roman" w:cs="Times New Roman"/>
                  <w:sz w:val="20"/>
                  <w:szCs w:val="20"/>
                </w:rPr>
                <w:delText>1</w:delText>
              </w:r>
            </w:del>
            <w:r w:rsidR="00F824FC" w:rsidRPr="009F38F4">
              <w:rPr>
                <w:rFonts w:ascii="Times New Roman" w:hAnsi="Times New Roman" w:cs="Times New Roman"/>
                <w:sz w:val="20"/>
                <w:szCs w:val="20"/>
              </w:rPr>
              <w:t>0</w:t>
            </w:r>
          </w:p>
          <w:p w:rsidR="001B570A" w:rsidRPr="009F38F4" w:rsidRDefault="001B570A" w:rsidP="00F824FC">
            <w:pPr>
              <w:rPr>
                <w:rFonts w:ascii="Times New Roman" w:hAnsi="Times New Roman" w:cs="Times New Roman"/>
                <w:sz w:val="20"/>
                <w:szCs w:val="20"/>
              </w:rPr>
            </w:pPr>
            <w:del w:id="202" w:author="Author">
              <w:r w:rsidRPr="009F38F4" w:rsidDel="00F2737F">
                <w:rPr>
                  <w:rFonts w:ascii="Times New Roman" w:hAnsi="Times New Roman" w:cs="Times New Roman"/>
                  <w:sz w:val="20"/>
                  <w:szCs w:val="20"/>
                </w:rPr>
                <w:delText>(B1)</w:delText>
              </w:r>
            </w:del>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Legal nature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the legal nature of the SPV securitisation, </w:t>
            </w:r>
            <w:r w:rsidR="009F38F4">
              <w:rPr>
                <w:rFonts w:ascii="Times New Roman" w:hAnsi="Times New Roman" w:cs="Times New Roman"/>
                <w:sz w:val="20"/>
                <w:szCs w:val="20"/>
              </w:rPr>
              <w:t xml:space="preserve">according to Article 13(26) of </w:t>
            </w:r>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Close</w:t>
            </w:r>
            <w:r w:rsidR="003C6B85"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1 – Trusts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2 – Partnerships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3 – Limited liability companies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4 – Other legal entity form not referred above</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5 – Not incorporated</w:t>
            </w:r>
          </w:p>
          <w:p w:rsidR="002C7768" w:rsidRPr="009F38F4" w:rsidRDefault="002C7768" w:rsidP="00962D48">
            <w:pPr>
              <w:rPr>
                <w:rFonts w:ascii="Times New Roman" w:hAnsi="Times New Roman" w:cs="Times New Roman"/>
                <w:sz w:val="20"/>
                <w:szCs w:val="20"/>
              </w:rPr>
            </w:pPr>
          </w:p>
        </w:tc>
      </w:tr>
      <w:tr w:rsidR="00F16956" w:rsidRPr="009F38F4" w:rsidTr="001B570A">
        <w:trPr>
          <w:trHeight w:val="315"/>
        </w:trPr>
        <w:tc>
          <w:tcPr>
            <w:tcW w:w="1387" w:type="dxa"/>
            <w:hideMark/>
          </w:tcPr>
          <w:p w:rsidR="001B570A"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C02</w:t>
            </w:r>
            <w:ins w:id="203" w:author="Author">
              <w:r w:rsidR="00726BCC">
                <w:rPr>
                  <w:rFonts w:ascii="Times New Roman" w:hAnsi="Times New Roman" w:cs="Times New Roman"/>
                  <w:sz w:val="20"/>
                  <w:szCs w:val="20"/>
                </w:rPr>
                <w:t>3</w:t>
              </w:r>
            </w:ins>
            <w:del w:id="204" w:author="Author">
              <w:r w:rsidRPr="009F38F4" w:rsidDel="00726BCC">
                <w:rPr>
                  <w:rFonts w:ascii="Times New Roman" w:hAnsi="Times New Roman" w:cs="Times New Roman"/>
                  <w:sz w:val="20"/>
                  <w:szCs w:val="20"/>
                </w:rPr>
                <w:delText>2</w:delText>
              </w:r>
            </w:del>
            <w:r w:rsidRPr="009F38F4">
              <w:rPr>
                <w:rFonts w:ascii="Times New Roman" w:hAnsi="Times New Roman" w:cs="Times New Roman"/>
                <w:sz w:val="20"/>
                <w:szCs w:val="20"/>
              </w:rPr>
              <w:t>0</w:t>
            </w:r>
          </w:p>
          <w:p w:rsidR="002C7768" w:rsidRPr="009F38F4" w:rsidRDefault="001B570A" w:rsidP="00F824FC">
            <w:pPr>
              <w:rPr>
                <w:rFonts w:ascii="Times New Roman" w:hAnsi="Times New Roman" w:cs="Times New Roman"/>
                <w:sz w:val="20"/>
                <w:szCs w:val="20"/>
              </w:rPr>
            </w:pPr>
            <w:del w:id="205" w:author="Author">
              <w:r w:rsidRPr="009F38F4" w:rsidDel="00F2737F">
                <w:rPr>
                  <w:rFonts w:ascii="Times New Roman" w:hAnsi="Times New Roman" w:cs="Times New Roman"/>
                  <w:sz w:val="20"/>
                  <w:szCs w:val="20"/>
                </w:rPr>
                <w:delText>(B1A)</w:delText>
              </w:r>
            </w:del>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Name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Identify the name of the SPV</w:t>
            </w:r>
          </w:p>
        </w:tc>
      </w:tr>
      <w:tr w:rsidR="00F16956" w:rsidRPr="009F38F4" w:rsidTr="001B570A">
        <w:trPr>
          <w:trHeight w:val="915"/>
        </w:trPr>
        <w:tc>
          <w:tcPr>
            <w:tcW w:w="1387" w:type="dxa"/>
            <w:hideMark/>
          </w:tcPr>
          <w:p w:rsidR="002C7768" w:rsidRPr="009F38F4" w:rsidRDefault="00F824FC" w:rsidP="00D51519">
            <w:pPr>
              <w:rPr>
                <w:rFonts w:ascii="Times New Roman" w:hAnsi="Times New Roman" w:cs="Times New Roman"/>
                <w:sz w:val="20"/>
                <w:szCs w:val="20"/>
              </w:rPr>
            </w:pPr>
            <w:r w:rsidRPr="009F38F4">
              <w:rPr>
                <w:rFonts w:ascii="Times New Roman" w:hAnsi="Times New Roman" w:cs="Times New Roman"/>
                <w:sz w:val="20"/>
                <w:szCs w:val="20"/>
              </w:rPr>
              <w:t>C02</w:t>
            </w:r>
            <w:ins w:id="206" w:author="Author">
              <w:r w:rsidR="00726BCC">
                <w:rPr>
                  <w:rFonts w:ascii="Times New Roman" w:hAnsi="Times New Roman" w:cs="Times New Roman"/>
                  <w:sz w:val="20"/>
                  <w:szCs w:val="20"/>
                </w:rPr>
                <w:t>4</w:t>
              </w:r>
            </w:ins>
            <w:del w:id="207" w:author="Author">
              <w:r w:rsidRPr="009F38F4" w:rsidDel="00726BCC">
                <w:rPr>
                  <w:rFonts w:ascii="Times New Roman" w:hAnsi="Times New Roman" w:cs="Times New Roman"/>
                  <w:sz w:val="20"/>
                  <w:szCs w:val="20"/>
                </w:rPr>
                <w:delText>3</w:delText>
              </w:r>
            </w:del>
            <w:r w:rsidRPr="009F38F4">
              <w:rPr>
                <w:rFonts w:ascii="Times New Roman" w:hAnsi="Times New Roman" w:cs="Times New Roman"/>
                <w:sz w:val="20"/>
                <w:szCs w:val="20"/>
              </w:rPr>
              <w:t>0</w:t>
            </w:r>
          </w:p>
          <w:p w:rsidR="001B570A" w:rsidRPr="009F38F4" w:rsidRDefault="001B570A" w:rsidP="00D51519">
            <w:pPr>
              <w:rPr>
                <w:rFonts w:ascii="Times New Roman" w:hAnsi="Times New Roman" w:cs="Times New Roman"/>
                <w:sz w:val="20"/>
                <w:szCs w:val="20"/>
              </w:rPr>
            </w:pPr>
            <w:del w:id="208" w:author="Author">
              <w:r w:rsidRPr="009F38F4" w:rsidDel="00F2737F">
                <w:rPr>
                  <w:rFonts w:ascii="Times New Roman" w:hAnsi="Times New Roman" w:cs="Times New Roman"/>
                  <w:sz w:val="20"/>
                  <w:szCs w:val="20"/>
                </w:rPr>
                <w:delText>(C1)</w:delText>
              </w:r>
            </w:del>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Incorporation no.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Registration number received at incorporation of the SPV. For un-incorporated SPVs, </w:t>
            </w:r>
            <w:r w:rsidR="003C6B85" w:rsidRPr="009F38F4">
              <w:rPr>
                <w:rFonts w:ascii="Times New Roman" w:hAnsi="Times New Roman" w:cs="Times New Roman"/>
                <w:sz w:val="20"/>
                <w:szCs w:val="20"/>
              </w:rPr>
              <w:t xml:space="preserve">the </w:t>
            </w:r>
            <w:r w:rsidR="00CE74A3" w:rsidRPr="009F38F4">
              <w:rPr>
                <w:rFonts w:ascii="Times New Roman" w:hAnsi="Times New Roman" w:cs="Times New Roman"/>
                <w:sz w:val="20"/>
                <w:szCs w:val="20"/>
              </w:rPr>
              <w:t>groups</w:t>
            </w:r>
            <w:r w:rsidR="003C6B85" w:rsidRPr="009F38F4">
              <w:rPr>
                <w:rFonts w:ascii="Times New Roman" w:hAnsi="Times New Roman" w:cs="Times New Roman"/>
                <w:sz w:val="20"/>
                <w:szCs w:val="20"/>
              </w:rPr>
              <w:t xml:space="preserve"> shall </w:t>
            </w:r>
            <w:r w:rsidRPr="009F38F4">
              <w:rPr>
                <w:rFonts w:ascii="Times New Roman" w:hAnsi="Times New Roman" w:cs="Times New Roman"/>
                <w:sz w:val="20"/>
                <w:szCs w:val="20"/>
              </w:rPr>
              <w:t>report the regulatory number or equivalent number obtained from the supervisory authority at the time of authorisation.</w:t>
            </w:r>
          </w:p>
          <w:p w:rsidR="002C7768" w:rsidRPr="009F38F4" w:rsidRDefault="002C7768" w:rsidP="00962D48">
            <w:pPr>
              <w:rPr>
                <w:rFonts w:ascii="Times New Roman" w:hAnsi="Times New Roman" w:cs="Times New Roman"/>
                <w:sz w:val="20"/>
                <w:szCs w:val="20"/>
              </w:rPr>
            </w:pP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If the SPV is not incorporated this cell doesn’t apply.</w:t>
            </w:r>
          </w:p>
          <w:p w:rsidR="002C7768" w:rsidRPr="009F38F4" w:rsidRDefault="002C7768" w:rsidP="00962D48">
            <w:pPr>
              <w:rPr>
                <w:rFonts w:ascii="Times New Roman" w:hAnsi="Times New Roman" w:cs="Times New Roman"/>
                <w:sz w:val="20"/>
                <w:szCs w:val="20"/>
              </w:rPr>
            </w:pPr>
          </w:p>
        </w:tc>
      </w:tr>
      <w:tr w:rsidR="00F16956" w:rsidRPr="009F38F4" w:rsidTr="001B570A">
        <w:trPr>
          <w:trHeight w:val="915"/>
        </w:trPr>
        <w:tc>
          <w:tcPr>
            <w:tcW w:w="1387"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C02</w:t>
            </w:r>
            <w:ins w:id="209" w:author="Author">
              <w:r w:rsidR="00726BCC">
                <w:rPr>
                  <w:rFonts w:ascii="Times New Roman" w:hAnsi="Times New Roman" w:cs="Times New Roman"/>
                  <w:sz w:val="20"/>
                  <w:szCs w:val="20"/>
                </w:rPr>
                <w:t>5</w:t>
              </w:r>
            </w:ins>
            <w:del w:id="210" w:author="Author">
              <w:r w:rsidRPr="009F38F4" w:rsidDel="00726BCC">
                <w:rPr>
                  <w:rFonts w:ascii="Times New Roman" w:hAnsi="Times New Roman" w:cs="Times New Roman"/>
                  <w:sz w:val="20"/>
                  <w:szCs w:val="20"/>
                </w:rPr>
                <w:delText>4</w:delText>
              </w:r>
            </w:del>
            <w:r w:rsidRPr="009F38F4">
              <w:rPr>
                <w:rFonts w:ascii="Times New Roman" w:hAnsi="Times New Roman" w:cs="Times New Roman"/>
                <w:sz w:val="20"/>
                <w:szCs w:val="20"/>
              </w:rPr>
              <w:t>0</w:t>
            </w:r>
          </w:p>
          <w:p w:rsidR="001B570A" w:rsidRPr="009F38F4" w:rsidRDefault="001B570A" w:rsidP="00D51519">
            <w:pPr>
              <w:rPr>
                <w:rFonts w:ascii="Times New Roman" w:hAnsi="Times New Roman" w:cs="Times New Roman"/>
                <w:sz w:val="20"/>
                <w:szCs w:val="20"/>
              </w:rPr>
            </w:pPr>
            <w:del w:id="211" w:author="Author">
              <w:r w:rsidRPr="009F38F4" w:rsidDel="00F2737F">
                <w:rPr>
                  <w:rFonts w:ascii="Times New Roman" w:hAnsi="Times New Roman" w:cs="Times New Roman"/>
                  <w:sz w:val="20"/>
                  <w:szCs w:val="20"/>
                </w:rPr>
                <w:delText>(D1)</w:delText>
              </w:r>
            </w:del>
          </w:p>
        </w:tc>
        <w:tc>
          <w:tcPr>
            <w:tcW w:w="2124" w:type="dxa"/>
            <w:hideMark/>
          </w:tcPr>
          <w:p w:rsidR="002C7768" w:rsidRPr="009F38F4" w:rsidRDefault="002C7768" w:rsidP="00475662">
            <w:pPr>
              <w:rPr>
                <w:rFonts w:ascii="Times New Roman" w:hAnsi="Times New Roman" w:cs="Times New Roman"/>
                <w:sz w:val="20"/>
                <w:szCs w:val="20"/>
              </w:rPr>
            </w:pPr>
            <w:r w:rsidRPr="009F38F4">
              <w:rPr>
                <w:rFonts w:ascii="Times New Roman" w:hAnsi="Times New Roman" w:cs="Times New Roman"/>
                <w:sz w:val="20"/>
                <w:szCs w:val="20"/>
              </w:rPr>
              <w:t xml:space="preserve">SPV country of authorisation </w:t>
            </w:r>
            <w:del w:id="212" w:author="Author">
              <w:r w:rsidRPr="009F38F4" w:rsidDel="00475662">
                <w:rPr>
                  <w:rFonts w:ascii="Times New Roman" w:hAnsi="Times New Roman" w:cs="Times New Roman"/>
                  <w:sz w:val="20"/>
                  <w:szCs w:val="20"/>
                </w:rPr>
                <w:delText>(</w:delText>
              </w:r>
              <w:r w:rsidRPr="009F38F4" w:rsidDel="00475662">
                <w:rPr>
                  <w:rFonts w:ascii="Times New Roman" w:hAnsi="Times New Roman" w:cs="Times New Roman"/>
                  <w:i/>
                  <w:iCs/>
                  <w:sz w:val="20"/>
                  <w:szCs w:val="20"/>
                </w:rPr>
                <w:delText>where applicable</w:delText>
              </w:r>
              <w:r w:rsidRPr="009F38F4" w:rsidDel="00475662">
                <w:rPr>
                  <w:rFonts w:ascii="Times New Roman" w:hAnsi="Times New Roman" w:cs="Times New Roman"/>
                  <w:sz w:val="20"/>
                  <w:szCs w:val="20"/>
                </w:rPr>
                <w:delText>)</w:delText>
              </w:r>
            </w:del>
          </w:p>
        </w:tc>
        <w:tc>
          <w:tcPr>
            <w:tcW w:w="5731" w:type="dxa"/>
            <w:hideMark/>
          </w:tcPr>
          <w:p w:rsidR="002C7768" w:rsidRPr="009F38F4" w:rsidRDefault="002C7768" w:rsidP="00475662">
            <w:pPr>
              <w:rPr>
                <w:rFonts w:ascii="Times New Roman" w:hAnsi="Times New Roman" w:cs="Times New Roman"/>
                <w:sz w:val="20"/>
                <w:szCs w:val="20"/>
              </w:rPr>
            </w:pPr>
            <w:r w:rsidRPr="009F38F4">
              <w:rPr>
                <w:rFonts w:ascii="Times New Roman" w:hAnsi="Times New Roman" w:cs="Times New Roman"/>
                <w:sz w:val="20"/>
                <w:szCs w:val="20"/>
              </w:rPr>
              <w:t>Identify the ISO 3166</w:t>
            </w:r>
            <w:ins w:id="213" w:author="Author">
              <w:r w:rsidR="001F7A77" w:rsidRPr="0061769B">
                <w:rPr>
                  <w:rFonts w:ascii="Times New Roman" w:hAnsi="Times New Roman" w:cs="Times New Roman"/>
                  <w:sz w:val="20"/>
                  <w:szCs w:val="20"/>
                </w:rPr>
                <w:t>-1 alpha-2</w:t>
              </w:r>
            </w:ins>
            <w:r w:rsidRPr="009F38F4">
              <w:rPr>
                <w:rFonts w:ascii="Times New Roman" w:hAnsi="Times New Roman" w:cs="Times New Roman"/>
                <w:sz w:val="20"/>
                <w:szCs w:val="20"/>
              </w:rPr>
              <w:t xml:space="preserve"> code for the country where the SPV is established and has received authorisation, </w:t>
            </w:r>
            <w:del w:id="214" w:author="Author">
              <w:r w:rsidRPr="009F38F4" w:rsidDel="00475662">
                <w:rPr>
                  <w:rFonts w:ascii="Times New Roman" w:hAnsi="Times New Roman" w:cs="Times New Roman"/>
                  <w:sz w:val="20"/>
                  <w:szCs w:val="20"/>
                </w:rPr>
                <w:delText>if any</w:delText>
              </w:r>
            </w:del>
            <w:ins w:id="215" w:author="Author">
              <w:r w:rsidR="00475662">
                <w:rPr>
                  <w:rFonts w:ascii="Times New Roman" w:hAnsi="Times New Roman" w:cs="Times New Roman"/>
                  <w:sz w:val="20"/>
                  <w:szCs w:val="20"/>
                </w:rPr>
                <w:t>where applicable</w:t>
              </w:r>
            </w:ins>
            <w:r w:rsidRPr="009F38F4">
              <w:rPr>
                <w:rFonts w:ascii="Times New Roman" w:hAnsi="Times New Roman" w:cs="Times New Roman"/>
                <w:sz w:val="20"/>
                <w:szCs w:val="20"/>
              </w:rPr>
              <w:t>.</w:t>
            </w:r>
          </w:p>
        </w:tc>
      </w:tr>
      <w:tr w:rsidR="00F16956" w:rsidRPr="009F38F4" w:rsidTr="001B570A">
        <w:trPr>
          <w:trHeight w:val="2061"/>
        </w:trPr>
        <w:tc>
          <w:tcPr>
            <w:tcW w:w="1387"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C02</w:t>
            </w:r>
            <w:ins w:id="216" w:author="Author">
              <w:r w:rsidR="00726BCC">
                <w:rPr>
                  <w:rFonts w:ascii="Times New Roman" w:hAnsi="Times New Roman" w:cs="Times New Roman"/>
                  <w:sz w:val="20"/>
                  <w:szCs w:val="20"/>
                </w:rPr>
                <w:t>6</w:t>
              </w:r>
            </w:ins>
            <w:del w:id="217" w:author="Author">
              <w:r w:rsidRPr="009F38F4" w:rsidDel="00726BCC">
                <w:rPr>
                  <w:rFonts w:ascii="Times New Roman" w:hAnsi="Times New Roman" w:cs="Times New Roman"/>
                  <w:sz w:val="20"/>
                  <w:szCs w:val="20"/>
                </w:rPr>
                <w:delText>5</w:delText>
              </w:r>
            </w:del>
            <w:r w:rsidRPr="009F38F4">
              <w:rPr>
                <w:rFonts w:ascii="Times New Roman" w:hAnsi="Times New Roman" w:cs="Times New Roman"/>
                <w:sz w:val="20"/>
                <w:szCs w:val="20"/>
              </w:rPr>
              <w:t>0</w:t>
            </w:r>
          </w:p>
          <w:p w:rsidR="001B570A" w:rsidRPr="009F38F4" w:rsidRDefault="001B570A" w:rsidP="00D51519">
            <w:pPr>
              <w:rPr>
                <w:rFonts w:ascii="Times New Roman" w:hAnsi="Times New Roman" w:cs="Times New Roman"/>
                <w:sz w:val="20"/>
                <w:szCs w:val="20"/>
              </w:rPr>
            </w:pPr>
            <w:del w:id="218" w:author="Author">
              <w:r w:rsidRPr="009F38F4" w:rsidDel="00F2737F">
                <w:rPr>
                  <w:rFonts w:ascii="Times New Roman" w:hAnsi="Times New Roman" w:cs="Times New Roman"/>
                  <w:sz w:val="20"/>
                  <w:szCs w:val="20"/>
                </w:rPr>
                <w:delText>(E1)</w:delText>
              </w:r>
            </w:del>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SPV authorisation conditions</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authorisation conditions of the SPV according to Article 211 of </w:t>
            </w:r>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 xml:space="preserve"> or equivalent legal instrument. One of the options in the following closed list shall be used:</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1 - </w:t>
            </w:r>
            <w:r w:rsidR="002C7768" w:rsidRPr="009F38F4">
              <w:rPr>
                <w:rFonts w:ascii="Times New Roman" w:hAnsi="Times New Roman" w:cs="Times New Roman"/>
                <w:sz w:val="20"/>
                <w:szCs w:val="20"/>
              </w:rPr>
              <w:t>SPV authorised under article 211(1) of the Directive 2009/138/EC</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2 - </w:t>
            </w:r>
            <w:r w:rsidR="002C7768" w:rsidRPr="009F38F4">
              <w:rPr>
                <w:rFonts w:ascii="Times New Roman" w:hAnsi="Times New Roman" w:cs="Times New Roman"/>
                <w:sz w:val="20"/>
                <w:szCs w:val="20"/>
              </w:rPr>
              <w:t xml:space="preserve">SPV authorised under article 211(3) of the Directive 2009/138/EC (grandfathered) </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3 - </w:t>
            </w:r>
            <w:r w:rsidR="002C7768" w:rsidRPr="009F38F4">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4 - </w:t>
            </w:r>
            <w:r w:rsidR="002C7768" w:rsidRPr="009F38F4">
              <w:rPr>
                <w:rFonts w:ascii="Times New Roman" w:hAnsi="Times New Roman" w:cs="Times New Roman"/>
                <w:sz w:val="20"/>
                <w:szCs w:val="20"/>
              </w:rPr>
              <w:t xml:space="preserve">SPV not covered above </w:t>
            </w:r>
          </w:p>
        </w:tc>
      </w:tr>
      <w:tr w:rsidR="00F16956" w:rsidRPr="009F38F4" w:rsidTr="001B570A">
        <w:trPr>
          <w:trHeight w:val="750"/>
        </w:trPr>
        <w:tc>
          <w:tcPr>
            <w:tcW w:w="1387"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C02</w:t>
            </w:r>
            <w:ins w:id="219" w:author="Author">
              <w:r w:rsidR="00726BCC">
                <w:rPr>
                  <w:rFonts w:ascii="Times New Roman" w:hAnsi="Times New Roman" w:cs="Times New Roman"/>
                  <w:sz w:val="20"/>
                  <w:szCs w:val="20"/>
                </w:rPr>
                <w:t>7</w:t>
              </w:r>
            </w:ins>
            <w:del w:id="220" w:author="Author">
              <w:r w:rsidRPr="009F38F4" w:rsidDel="00726BCC">
                <w:rPr>
                  <w:rFonts w:ascii="Times New Roman" w:hAnsi="Times New Roman" w:cs="Times New Roman"/>
                  <w:sz w:val="20"/>
                  <w:szCs w:val="20"/>
                </w:rPr>
                <w:delText>6</w:delText>
              </w:r>
            </w:del>
            <w:r w:rsidRPr="009F38F4">
              <w:rPr>
                <w:rFonts w:ascii="Times New Roman" w:hAnsi="Times New Roman" w:cs="Times New Roman"/>
                <w:sz w:val="20"/>
                <w:szCs w:val="20"/>
              </w:rPr>
              <w:t>0</w:t>
            </w:r>
          </w:p>
          <w:p w:rsidR="001B570A" w:rsidRPr="009F38F4" w:rsidRDefault="001B570A" w:rsidP="00962D48">
            <w:pPr>
              <w:rPr>
                <w:rFonts w:ascii="Times New Roman" w:hAnsi="Times New Roman" w:cs="Times New Roman"/>
                <w:sz w:val="20"/>
                <w:szCs w:val="20"/>
              </w:rPr>
            </w:pPr>
            <w:del w:id="221" w:author="Author">
              <w:r w:rsidRPr="009F38F4" w:rsidDel="00F2737F">
                <w:rPr>
                  <w:rFonts w:ascii="Times New Roman" w:hAnsi="Times New Roman" w:cs="Times New Roman"/>
                  <w:sz w:val="20"/>
                  <w:szCs w:val="20"/>
                </w:rPr>
                <w:delText>(F1)</w:delText>
              </w:r>
            </w:del>
          </w:p>
        </w:tc>
        <w:tc>
          <w:tcPr>
            <w:tcW w:w="2124"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External rating assessment by 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of the SPV (if any) that is considered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 xml:space="preserve"> and given by an external rating agency.</w:t>
            </w:r>
          </w:p>
        </w:tc>
      </w:tr>
      <w:tr w:rsidR="00F16956" w:rsidRPr="009F38F4" w:rsidTr="001B570A">
        <w:trPr>
          <w:trHeight w:val="330"/>
        </w:trPr>
        <w:tc>
          <w:tcPr>
            <w:tcW w:w="1387"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C02</w:t>
            </w:r>
            <w:ins w:id="222" w:author="Author">
              <w:r w:rsidR="00726BCC">
                <w:rPr>
                  <w:rFonts w:ascii="Times New Roman" w:hAnsi="Times New Roman" w:cs="Times New Roman"/>
                  <w:sz w:val="20"/>
                  <w:szCs w:val="20"/>
                </w:rPr>
                <w:t>8</w:t>
              </w:r>
            </w:ins>
            <w:del w:id="223" w:author="Author">
              <w:r w:rsidRPr="009F38F4" w:rsidDel="00726BCC">
                <w:rPr>
                  <w:rFonts w:ascii="Times New Roman" w:hAnsi="Times New Roman" w:cs="Times New Roman"/>
                  <w:sz w:val="20"/>
                  <w:szCs w:val="20"/>
                </w:rPr>
                <w:delText>7</w:delText>
              </w:r>
            </w:del>
            <w:r w:rsidRPr="009F38F4">
              <w:rPr>
                <w:rFonts w:ascii="Times New Roman" w:hAnsi="Times New Roman" w:cs="Times New Roman"/>
                <w:sz w:val="20"/>
                <w:szCs w:val="20"/>
              </w:rPr>
              <w:t>0</w:t>
            </w:r>
          </w:p>
          <w:p w:rsidR="001B570A" w:rsidRPr="009F38F4" w:rsidRDefault="001B570A" w:rsidP="00962D48">
            <w:pPr>
              <w:rPr>
                <w:rFonts w:ascii="Times New Roman" w:hAnsi="Times New Roman" w:cs="Times New Roman"/>
                <w:sz w:val="20"/>
                <w:szCs w:val="20"/>
              </w:rPr>
            </w:pPr>
            <w:del w:id="224" w:author="Author">
              <w:r w:rsidRPr="009F38F4" w:rsidDel="00F2737F">
                <w:rPr>
                  <w:rFonts w:ascii="Times New Roman" w:hAnsi="Times New Roman" w:cs="Times New Roman"/>
                  <w:sz w:val="20"/>
                  <w:szCs w:val="20"/>
                </w:rPr>
                <w:delText>(F1A)</w:delText>
              </w:r>
            </w:del>
          </w:p>
        </w:tc>
        <w:tc>
          <w:tcPr>
            <w:tcW w:w="2124"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agency giving the external rating of the SPV, as reported in item </w:t>
            </w:r>
            <w:r w:rsidR="000D3F9F" w:rsidRPr="009F38F4">
              <w:rPr>
                <w:rFonts w:ascii="Times New Roman" w:hAnsi="Times New Roman" w:cs="Times New Roman"/>
                <w:sz w:val="20"/>
                <w:szCs w:val="20"/>
              </w:rPr>
              <w:t>C0260</w:t>
            </w:r>
            <w:r w:rsidRPr="009F38F4">
              <w:rPr>
                <w:rFonts w:ascii="Times New Roman" w:hAnsi="Times New Roman" w:cs="Times New Roman"/>
                <w:sz w:val="20"/>
                <w:szCs w:val="20"/>
              </w:rPr>
              <w:t>.</w:t>
            </w:r>
          </w:p>
        </w:tc>
      </w:tr>
      <w:tr w:rsidR="00F16956" w:rsidRPr="009F38F4" w:rsidTr="00F16956">
        <w:trPr>
          <w:trHeight w:val="1036"/>
        </w:trPr>
        <w:tc>
          <w:tcPr>
            <w:tcW w:w="1387"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C02</w:t>
            </w:r>
            <w:ins w:id="225" w:author="Author">
              <w:r w:rsidR="00726BCC">
                <w:rPr>
                  <w:rFonts w:ascii="Times New Roman" w:hAnsi="Times New Roman" w:cs="Times New Roman"/>
                  <w:sz w:val="20"/>
                  <w:szCs w:val="20"/>
                </w:rPr>
                <w:t>9</w:t>
              </w:r>
            </w:ins>
            <w:del w:id="226" w:author="Author">
              <w:r w:rsidRPr="009F38F4" w:rsidDel="00726BCC">
                <w:rPr>
                  <w:rFonts w:ascii="Times New Roman" w:hAnsi="Times New Roman" w:cs="Times New Roman"/>
                  <w:sz w:val="20"/>
                  <w:szCs w:val="20"/>
                </w:rPr>
                <w:delText>8</w:delText>
              </w:r>
            </w:del>
            <w:r w:rsidRPr="009F38F4">
              <w:rPr>
                <w:rFonts w:ascii="Times New Roman" w:hAnsi="Times New Roman" w:cs="Times New Roman"/>
                <w:sz w:val="20"/>
                <w:szCs w:val="20"/>
              </w:rPr>
              <w:t>0</w:t>
            </w:r>
          </w:p>
        </w:tc>
        <w:tc>
          <w:tcPr>
            <w:tcW w:w="2124"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Credit quality step</w:t>
            </w:r>
          </w:p>
        </w:tc>
        <w:tc>
          <w:tcPr>
            <w:tcW w:w="5731" w:type="dxa"/>
          </w:tcPr>
          <w:p w:rsidR="002C7768" w:rsidRPr="009F38F4" w:rsidRDefault="00492D25">
            <w:pPr>
              <w:rPr>
                <w:rFonts w:ascii="Times New Roman" w:hAnsi="Times New Roman" w:cs="Times New Roman"/>
                <w:sz w:val="20"/>
                <w:szCs w:val="20"/>
              </w:rPr>
            </w:pPr>
            <w:r w:rsidRPr="009F38F4">
              <w:rPr>
                <w:rFonts w:ascii="Times New Roman" w:hAnsi="Times New Roman" w:cs="Times New Roman"/>
                <w:sz w:val="20"/>
                <w:szCs w:val="20"/>
              </w:rPr>
              <w:t xml:space="preserve">Identify the credit quality step attributed to the SPV. The credit quality step should reflect any readjustments to the credit quality made internally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w:t>
            </w:r>
          </w:p>
        </w:tc>
      </w:tr>
      <w:tr w:rsidR="00F16956" w:rsidRPr="00F16956" w:rsidTr="001B570A">
        <w:trPr>
          <w:trHeight w:val="330"/>
        </w:trPr>
        <w:tc>
          <w:tcPr>
            <w:tcW w:w="1387" w:type="dxa"/>
          </w:tcPr>
          <w:p w:rsidR="001B570A" w:rsidRPr="009F38F4" w:rsidRDefault="001B570A">
            <w:pPr>
              <w:ind w:right="-1286"/>
              <w:rPr>
                <w:rFonts w:ascii="Times New Roman" w:hAnsi="Times New Roman" w:cs="Times New Roman"/>
                <w:sz w:val="20"/>
                <w:szCs w:val="20"/>
              </w:rPr>
            </w:pPr>
            <w:r w:rsidRPr="009F38F4">
              <w:rPr>
                <w:rFonts w:ascii="Times New Roman" w:hAnsi="Times New Roman" w:cs="Times New Roman"/>
                <w:sz w:val="20"/>
                <w:szCs w:val="20"/>
              </w:rPr>
              <w:t>C0</w:t>
            </w:r>
            <w:ins w:id="227" w:author="Author">
              <w:r w:rsidR="00726BCC">
                <w:rPr>
                  <w:rFonts w:ascii="Times New Roman" w:hAnsi="Times New Roman" w:cs="Times New Roman"/>
                  <w:sz w:val="20"/>
                  <w:szCs w:val="20"/>
                </w:rPr>
                <w:t>30</w:t>
              </w:r>
            </w:ins>
            <w:del w:id="228" w:author="Author">
              <w:r w:rsidRPr="009F38F4" w:rsidDel="00726BCC">
                <w:rPr>
                  <w:rFonts w:ascii="Times New Roman" w:hAnsi="Times New Roman" w:cs="Times New Roman"/>
                  <w:sz w:val="20"/>
                  <w:szCs w:val="20"/>
                </w:rPr>
                <w:delText>29</w:delText>
              </w:r>
            </w:del>
            <w:r w:rsidRPr="009F38F4">
              <w:rPr>
                <w:rFonts w:ascii="Times New Roman" w:hAnsi="Times New Roman" w:cs="Times New Roman"/>
                <w:sz w:val="20"/>
                <w:szCs w:val="20"/>
              </w:rPr>
              <w:t>0</w:t>
            </w:r>
          </w:p>
        </w:tc>
        <w:tc>
          <w:tcPr>
            <w:tcW w:w="2124" w:type="dxa"/>
          </w:tcPr>
          <w:p w:rsidR="001B570A" w:rsidRPr="009F38F4" w:rsidRDefault="001B570A" w:rsidP="00D22285">
            <w:pPr>
              <w:ind w:right="-1286"/>
              <w:rPr>
                <w:rFonts w:ascii="Times New Roman" w:hAnsi="Times New Roman" w:cs="Times New Roman"/>
                <w:sz w:val="20"/>
                <w:szCs w:val="20"/>
              </w:rPr>
            </w:pPr>
            <w:r w:rsidRPr="009F38F4">
              <w:rPr>
                <w:rFonts w:ascii="Times New Roman" w:hAnsi="Times New Roman" w:cs="Times New Roman"/>
                <w:sz w:val="20"/>
              </w:rPr>
              <w:t>Internal rating</w:t>
            </w:r>
          </w:p>
        </w:tc>
        <w:tc>
          <w:tcPr>
            <w:tcW w:w="5731" w:type="dxa"/>
          </w:tcPr>
          <w:p w:rsidR="001B570A" w:rsidRPr="00F16956" w:rsidRDefault="001B570A">
            <w:pPr>
              <w:ind w:right="175"/>
              <w:rPr>
                <w:rFonts w:ascii="Times New Roman" w:eastAsia="Times New Roman" w:hAnsi="Times New Roman" w:cs="Times New Roman"/>
                <w:sz w:val="20"/>
                <w:szCs w:val="20"/>
                <w:lang w:eastAsia="en-GB"/>
              </w:rPr>
            </w:pPr>
            <w:r w:rsidRPr="009F38F4">
              <w:rPr>
                <w:rFonts w:ascii="Times New Roman" w:hAnsi="Times New Roman" w:cs="Times New Roman"/>
                <w:sz w:val="20"/>
              </w:rPr>
              <w:t xml:space="preserve">Internal rating of </w:t>
            </w:r>
            <w:r w:rsidR="000D3F9F" w:rsidRPr="009F38F4">
              <w:rPr>
                <w:rFonts w:ascii="Times New Roman" w:hAnsi="Times New Roman" w:cs="Times New Roman"/>
                <w:sz w:val="20"/>
              </w:rPr>
              <w:t>the SPV</w:t>
            </w:r>
            <w:r w:rsidRPr="009F38F4">
              <w:rPr>
                <w:rFonts w:ascii="Times New Roman" w:hAnsi="Times New Roman" w:cs="Times New Roman"/>
                <w:sz w:val="20"/>
              </w:rPr>
              <w:t xml:space="preserve"> for </w:t>
            </w:r>
            <w:r w:rsidR="00CE74A3" w:rsidRPr="009F38F4">
              <w:rPr>
                <w:rFonts w:ascii="Times New Roman" w:hAnsi="Times New Roman" w:cs="Times New Roman"/>
                <w:sz w:val="20"/>
              </w:rPr>
              <w:t>groups</w:t>
            </w:r>
            <w:r w:rsidRPr="009F38F4">
              <w:rPr>
                <w:rFonts w:ascii="Times New Roman" w:hAnsi="Times New Roman" w:cs="Times New Roman"/>
                <w:sz w:val="20"/>
              </w:rPr>
              <w:t xml:space="preserve"> using internal model to the extent that the internal ratings are used in their internal modelling. If an internal model </w:t>
            </w:r>
            <w:r w:rsidR="00CE74A3" w:rsidRPr="009F38F4">
              <w:rPr>
                <w:rFonts w:ascii="Times New Roman" w:hAnsi="Times New Roman" w:cs="Times New Roman"/>
                <w:sz w:val="20"/>
              </w:rPr>
              <w:t>group</w:t>
            </w:r>
            <w:r w:rsidRPr="009F38F4">
              <w:rPr>
                <w:rFonts w:ascii="Times New Roman" w:hAnsi="Times New Roman" w:cs="Times New Roman"/>
                <w:sz w:val="20"/>
              </w:rPr>
              <w:t xml:space="preserve"> is using solely external ratings this item shall not be reported.</w:t>
            </w:r>
            <w:r w:rsidRPr="00F16956">
              <w:rPr>
                <w:rFonts w:ascii="Times New Roman" w:hAnsi="Times New Roman" w:cs="Times New Roman"/>
                <w:sz w:val="20"/>
              </w:rPr>
              <w:t xml:space="preserve"> </w:t>
            </w:r>
          </w:p>
        </w:tc>
      </w:tr>
    </w:tbl>
    <w:p w:rsidR="00BB7862" w:rsidRPr="00F16956" w:rsidRDefault="00BB7862">
      <w:pPr>
        <w:rPr>
          <w:rFonts w:ascii="Times New Roman" w:hAnsi="Times New Roman" w:cs="Times New Roman"/>
          <w:sz w:val="20"/>
          <w:szCs w:val="20"/>
        </w:rPr>
      </w:pPr>
    </w:p>
    <w:sectPr w:rsidR="00BB7862" w:rsidRPr="00F16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5"/>
  </w:num>
  <w:num w:numId="2">
    <w:abstractNumId w:val="2"/>
  </w:num>
  <w:num w:numId="3">
    <w:abstractNumId w:val="10"/>
  </w:num>
  <w:num w:numId="4">
    <w:abstractNumId w:val="14"/>
  </w:num>
  <w:num w:numId="5">
    <w:abstractNumId w:val="18"/>
  </w:num>
  <w:num w:numId="6">
    <w:abstractNumId w:val="7"/>
  </w:num>
  <w:num w:numId="7">
    <w:abstractNumId w:val="8"/>
  </w:num>
  <w:num w:numId="8">
    <w:abstractNumId w:val="3"/>
  </w:num>
  <w:num w:numId="9">
    <w:abstractNumId w:val="13"/>
  </w:num>
  <w:num w:numId="10">
    <w:abstractNumId w:val="6"/>
  </w:num>
  <w:num w:numId="11">
    <w:abstractNumId w:val="11"/>
  </w:num>
  <w:num w:numId="12">
    <w:abstractNumId w:val="5"/>
  </w:num>
  <w:num w:numId="13">
    <w:abstractNumId w:val="12"/>
  </w:num>
  <w:num w:numId="14">
    <w:abstractNumId w:val="19"/>
  </w:num>
  <w:num w:numId="15">
    <w:abstractNumId w:val="1"/>
  </w:num>
  <w:num w:numId="16">
    <w:abstractNumId w:val="4"/>
  </w:num>
  <w:num w:numId="17">
    <w:abstractNumId w:val="0"/>
  </w:num>
  <w:num w:numId="18">
    <w:abstractNumId w:val="16"/>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058D9"/>
    <w:rsid w:val="00000F38"/>
    <w:rsid w:val="00072A8B"/>
    <w:rsid w:val="00075954"/>
    <w:rsid w:val="00090FA8"/>
    <w:rsid w:val="000C2ACB"/>
    <w:rsid w:val="000D3F9F"/>
    <w:rsid w:val="00194D62"/>
    <w:rsid w:val="00197A23"/>
    <w:rsid w:val="001A7774"/>
    <w:rsid w:val="001B20EC"/>
    <w:rsid w:val="001B570A"/>
    <w:rsid w:val="001F7A77"/>
    <w:rsid w:val="002220F0"/>
    <w:rsid w:val="00275FBE"/>
    <w:rsid w:val="002C7768"/>
    <w:rsid w:val="00366743"/>
    <w:rsid w:val="003A3800"/>
    <w:rsid w:val="003C6B85"/>
    <w:rsid w:val="003D6338"/>
    <w:rsid w:val="004056B0"/>
    <w:rsid w:val="00414A14"/>
    <w:rsid w:val="00430A3E"/>
    <w:rsid w:val="00431092"/>
    <w:rsid w:val="00461A1A"/>
    <w:rsid w:val="00475662"/>
    <w:rsid w:val="00492D25"/>
    <w:rsid w:val="004E4E7D"/>
    <w:rsid w:val="00545099"/>
    <w:rsid w:val="00557DA3"/>
    <w:rsid w:val="00575E2D"/>
    <w:rsid w:val="005D1355"/>
    <w:rsid w:val="006F6CC2"/>
    <w:rsid w:val="0070218F"/>
    <w:rsid w:val="0071410C"/>
    <w:rsid w:val="00716FFC"/>
    <w:rsid w:val="00726BCC"/>
    <w:rsid w:val="007713B7"/>
    <w:rsid w:val="00781487"/>
    <w:rsid w:val="007B52FB"/>
    <w:rsid w:val="007D1EEE"/>
    <w:rsid w:val="007F4D8E"/>
    <w:rsid w:val="00823DD3"/>
    <w:rsid w:val="00832750"/>
    <w:rsid w:val="00893D5F"/>
    <w:rsid w:val="008C3E80"/>
    <w:rsid w:val="008F5170"/>
    <w:rsid w:val="008F7122"/>
    <w:rsid w:val="0090331A"/>
    <w:rsid w:val="00904F8C"/>
    <w:rsid w:val="009350D6"/>
    <w:rsid w:val="00943E02"/>
    <w:rsid w:val="00973C0E"/>
    <w:rsid w:val="00983284"/>
    <w:rsid w:val="009B5C93"/>
    <w:rsid w:val="009F2496"/>
    <w:rsid w:val="009F38F4"/>
    <w:rsid w:val="009F7FE3"/>
    <w:rsid w:val="00A16F09"/>
    <w:rsid w:val="00A7032C"/>
    <w:rsid w:val="00A756D9"/>
    <w:rsid w:val="00AB0187"/>
    <w:rsid w:val="00B058D9"/>
    <w:rsid w:val="00B05CC5"/>
    <w:rsid w:val="00B25D40"/>
    <w:rsid w:val="00B65B5D"/>
    <w:rsid w:val="00BB14A8"/>
    <w:rsid w:val="00BB7862"/>
    <w:rsid w:val="00BC42AC"/>
    <w:rsid w:val="00C02E7F"/>
    <w:rsid w:val="00C62559"/>
    <w:rsid w:val="00C90A29"/>
    <w:rsid w:val="00C96A72"/>
    <w:rsid w:val="00CB0CCC"/>
    <w:rsid w:val="00CE74A3"/>
    <w:rsid w:val="00D1311F"/>
    <w:rsid w:val="00D13A61"/>
    <w:rsid w:val="00D2226A"/>
    <w:rsid w:val="00D51519"/>
    <w:rsid w:val="00D63063"/>
    <w:rsid w:val="00DD19DF"/>
    <w:rsid w:val="00E45BBA"/>
    <w:rsid w:val="00EE7E4D"/>
    <w:rsid w:val="00F16956"/>
    <w:rsid w:val="00F2737F"/>
    <w:rsid w:val="00F375EA"/>
    <w:rsid w:val="00F824FC"/>
    <w:rsid w:val="00FA606A"/>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 w:type="paragraph" w:styleId="NoSpacing">
    <w:name w:val="No Spacing"/>
    <w:uiPriority w:val="1"/>
    <w:qFormat/>
    <w:rsid w:val="00575E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 w:type="paragraph" w:styleId="NoSpacing">
    <w:name w:val="No Spacing"/>
    <w:uiPriority w:val="1"/>
    <w:qFormat/>
    <w:rsid w:val="00575E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 w:id="207365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BD66D-AFA5-4CFD-B1D2-58A7D2E4F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2015-07-02T21:18:00Z</dcterms:created>
  <dcterms:modified xsi:type="dcterms:W3CDTF">2015-08-21T11:48:00Z</dcterms:modified>
</cp:coreProperties>
</file>